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9E823" w14:textId="0807051B" w:rsidR="5AEC0275" w:rsidRDefault="00F979D6" w:rsidP="00F21258">
      <w:pPr>
        <w:spacing w:after="120" w:line="276" w:lineRule="auto"/>
        <w:jc w:val="both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1C66536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Załącznik nr 6 do Regulaminu – Wymagania dla Wykonawcy po urucho</w:t>
      </w:r>
      <w:r w:rsidR="00153588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mieniu Demonstratora</w:t>
      </w:r>
      <w:r w:rsidR="00FF3E99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A Systemu w Budynku Jednorodzinn</w:t>
      </w:r>
      <w:r w:rsidR="7339381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ym</w:t>
      </w:r>
      <w:r w:rsidR="00FF3E99">
        <w:rPr>
          <w:rStyle w:val="normaltextrun"/>
          <w:rFonts w:ascii="Calibri" w:hAnsi="Calibri" w:cs="Calibri"/>
          <w:b/>
          <w:bCs/>
          <w:color w:val="C00000"/>
          <w:sz w:val="28"/>
          <w:szCs w:val="28"/>
          <w:shd w:val="clear" w:color="auto" w:fill="FFFFFF"/>
        </w:rPr>
        <w:t xml:space="preserve"> oraz Demonstratora B Systemu w Budynku Szkoły</w:t>
      </w:r>
      <w:r w:rsidR="44A9A126" w:rsidRPr="1C66536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</w:t>
      </w:r>
    </w:p>
    <w:p w14:paraId="41048533" w14:textId="620A2643" w:rsidR="00F979D6" w:rsidRDefault="00F979D6" w:rsidP="071534B1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</w:p>
    <w:p w14:paraId="4B161818" w14:textId="2E35AABB" w:rsidR="00AD643D" w:rsidRDefault="34109FF2" w:rsidP="4EAA6842">
      <w:pPr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62D3E4E5">
        <w:rPr>
          <w:rFonts w:ascii="Calibri" w:eastAsia="Calibri" w:hAnsi="Calibri" w:cs="Calibri"/>
          <w:color w:val="000000" w:themeColor="text1"/>
        </w:rPr>
        <w:t xml:space="preserve">Zgodnie z zapisami Umowy, Wykonawca po wykonaniu </w:t>
      </w:r>
      <w:r w:rsidR="00FF3E99" w:rsidRPr="62D3E4E5">
        <w:rPr>
          <w:rFonts w:ascii="Calibri" w:eastAsia="Calibri" w:hAnsi="Calibri" w:cs="Calibri"/>
          <w:color w:val="000000" w:themeColor="text1"/>
        </w:rPr>
        <w:t>Demonstratora A Systemu w Budynku Jednorodzinnym oraz Demonstratora B Systemu w Budynku Szkoły i</w:t>
      </w:r>
      <w:r w:rsidRPr="62D3E4E5">
        <w:rPr>
          <w:rFonts w:ascii="Calibri" w:eastAsia="Calibri" w:hAnsi="Calibri" w:cs="Calibri"/>
          <w:color w:val="000000" w:themeColor="text1"/>
        </w:rPr>
        <w:t xml:space="preserve"> zakończeniu Etapu II, a tym samym Przedsięwzięcia, będzie zobligowany do </w:t>
      </w:r>
      <w:r w:rsidR="00FF3E99" w:rsidRPr="62D3E4E5">
        <w:rPr>
          <w:rFonts w:ascii="Calibri" w:eastAsia="Calibri" w:hAnsi="Calibri" w:cs="Calibri"/>
          <w:color w:val="000000" w:themeColor="text1"/>
        </w:rPr>
        <w:t xml:space="preserve">zapewnienia wsparcia technicznego podczas użytkowania Systemów przez </w:t>
      </w:r>
      <w:r w:rsidR="00C37712" w:rsidRPr="62D3E4E5">
        <w:rPr>
          <w:rFonts w:ascii="Calibri" w:eastAsia="Calibri" w:hAnsi="Calibri" w:cs="Calibri"/>
          <w:color w:val="000000" w:themeColor="text1"/>
        </w:rPr>
        <w:t xml:space="preserve">Partnerów Strategicznych i </w:t>
      </w:r>
      <w:r w:rsidR="00FF3E99" w:rsidRPr="62D3E4E5">
        <w:rPr>
          <w:rFonts w:ascii="Calibri" w:eastAsia="Calibri" w:hAnsi="Calibri" w:cs="Calibri"/>
          <w:color w:val="000000" w:themeColor="text1"/>
        </w:rPr>
        <w:t xml:space="preserve">Użytkowników, w miejscu ich lokalizacji, w szczególności świadcząc obsługę serwisową Demonstratorów A i B oraz przeprowadzając ich okresowe kontrole. </w:t>
      </w:r>
    </w:p>
    <w:p w14:paraId="43B77976" w14:textId="2C1828A3" w:rsidR="34109FF2" w:rsidRDefault="34109FF2" w:rsidP="4EAA6842">
      <w:pPr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4BEA7A45">
        <w:rPr>
          <w:rFonts w:ascii="Calibri" w:eastAsia="Calibri" w:hAnsi="Calibri" w:cs="Calibri"/>
          <w:color w:val="000000" w:themeColor="text1"/>
        </w:rPr>
        <w:t xml:space="preserve">Wsparcie Wykonawcy </w:t>
      </w:r>
      <w:r w:rsidR="00FA1022" w:rsidRPr="4BEA7A45">
        <w:rPr>
          <w:rFonts w:ascii="Calibri" w:eastAsia="Calibri" w:hAnsi="Calibri" w:cs="Calibri"/>
          <w:color w:val="000000" w:themeColor="text1"/>
        </w:rPr>
        <w:t xml:space="preserve">Demonstratora </w:t>
      </w:r>
      <w:r w:rsidR="00FF3E99" w:rsidRPr="4BEA7A45">
        <w:rPr>
          <w:rFonts w:ascii="Calibri" w:eastAsia="Calibri" w:hAnsi="Calibri" w:cs="Calibri"/>
          <w:color w:val="000000" w:themeColor="text1"/>
        </w:rPr>
        <w:t>A i B</w:t>
      </w:r>
      <w:r w:rsidR="00FA1022" w:rsidRPr="4BEA7A45">
        <w:rPr>
          <w:rFonts w:ascii="Calibri" w:eastAsia="Calibri" w:hAnsi="Calibri" w:cs="Calibri"/>
          <w:color w:val="000000" w:themeColor="text1"/>
        </w:rPr>
        <w:t xml:space="preserve"> </w:t>
      </w:r>
      <w:r w:rsidRPr="4BEA7A45">
        <w:rPr>
          <w:rFonts w:ascii="Calibri" w:eastAsia="Calibri" w:hAnsi="Calibri" w:cs="Calibri"/>
          <w:color w:val="000000" w:themeColor="text1"/>
        </w:rPr>
        <w:t>powinno być świadczone przez okres</w:t>
      </w:r>
      <w:r w:rsidR="13C64CF7" w:rsidRPr="4BEA7A45">
        <w:rPr>
          <w:rFonts w:ascii="Calibri" w:eastAsia="Calibri" w:hAnsi="Calibri" w:cs="Calibri"/>
          <w:color w:val="000000" w:themeColor="text1"/>
        </w:rPr>
        <w:t xml:space="preserve"> </w:t>
      </w:r>
      <w:r w:rsidR="00313A14" w:rsidRPr="4BEA7A45">
        <w:rPr>
          <w:rFonts w:ascii="Calibri" w:eastAsia="Calibri" w:hAnsi="Calibri" w:cs="Calibri"/>
          <w:color w:val="000000" w:themeColor="text1"/>
        </w:rPr>
        <w:t>2 lat</w:t>
      </w:r>
      <w:r w:rsidRPr="4BEA7A45">
        <w:rPr>
          <w:rFonts w:ascii="Calibri" w:eastAsia="Calibri" w:hAnsi="Calibri" w:cs="Calibri"/>
          <w:color w:val="000000" w:themeColor="text1"/>
        </w:rPr>
        <w:t xml:space="preserve"> od zakończenia Przedsięwzięcia</w:t>
      </w:r>
      <w:r w:rsidR="00313A14" w:rsidRPr="4BEA7A45">
        <w:rPr>
          <w:rFonts w:ascii="Calibri" w:eastAsia="Calibri" w:hAnsi="Calibri" w:cs="Calibri"/>
          <w:color w:val="000000" w:themeColor="text1"/>
        </w:rPr>
        <w:t>,</w:t>
      </w:r>
      <w:r w:rsidRPr="4BEA7A45">
        <w:rPr>
          <w:rFonts w:ascii="Calibri" w:eastAsia="Calibri" w:hAnsi="Calibri" w:cs="Calibri"/>
          <w:color w:val="000000" w:themeColor="text1"/>
        </w:rPr>
        <w:t xml:space="preserve"> w ramach otrzymanego wynagrodzenia</w:t>
      </w:r>
      <w:r w:rsidR="00AD643D" w:rsidRPr="4BEA7A45">
        <w:rPr>
          <w:rFonts w:ascii="Calibri" w:eastAsia="Calibri" w:hAnsi="Calibri" w:cs="Calibri"/>
          <w:color w:val="000000" w:themeColor="text1"/>
        </w:rPr>
        <w:t xml:space="preserve"> („Okres Demonstracji”)</w:t>
      </w:r>
      <w:r w:rsidRPr="4BEA7A45">
        <w:rPr>
          <w:rFonts w:ascii="Calibri" w:eastAsia="Calibri" w:hAnsi="Calibri" w:cs="Calibri"/>
          <w:color w:val="000000" w:themeColor="text1"/>
        </w:rPr>
        <w:t xml:space="preserve">. </w:t>
      </w:r>
    </w:p>
    <w:p w14:paraId="4D4D446B" w14:textId="0A0D3869" w:rsidR="34109FF2" w:rsidRDefault="34109FF2" w:rsidP="62D3E4E5">
      <w:pPr>
        <w:spacing w:line="276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62D3E4E5">
        <w:rPr>
          <w:rFonts w:ascii="Calibri" w:eastAsia="Calibri" w:hAnsi="Calibri" w:cs="Calibri"/>
          <w:i/>
          <w:iCs/>
          <w:color w:val="000000" w:themeColor="text1"/>
          <w:sz w:val="20"/>
          <w:szCs w:val="20"/>
        </w:rPr>
        <w:t xml:space="preserve">Tabela </w:t>
      </w:r>
      <w:r w:rsidR="2FFFAE11" w:rsidRPr="62D3E4E5">
        <w:rPr>
          <w:rFonts w:ascii="Calibri" w:eastAsia="Calibri" w:hAnsi="Calibri" w:cs="Calibri"/>
          <w:i/>
          <w:iCs/>
          <w:color w:val="000000" w:themeColor="text1"/>
          <w:sz w:val="20"/>
          <w:szCs w:val="20"/>
        </w:rPr>
        <w:t>1</w:t>
      </w:r>
      <w:r w:rsidRPr="62D3E4E5">
        <w:rPr>
          <w:rFonts w:ascii="Calibri" w:eastAsia="Calibri" w:hAnsi="Calibri" w:cs="Calibri"/>
          <w:i/>
          <w:iCs/>
          <w:color w:val="000000" w:themeColor="text1"/>
          <w:sz w:val="20"/>
          <w:szCs w:val="20"/>
        </w:rPr>
        <w:t xml:space="preserve"> Obowiązki Wykonawcy po uruchomieniu Demonstratora</w:t>
      </w:r>
      <w:r w:rsidR="00313A14" w:rsidRPr="62D3E4E5">
        <w:rPr>
          <w:rFonts w:ascii="Calibri" w:eastAsia="Calibri" w:hAnsi="Calibri" w:cs="Calibri"/>
          <w:i/>
          <w:iCs/>
          <w:color w:val="000000" w:themeColor="text1"/>
          <w:sz w:val="20"/>
          <w:szCs w:val="20"/>
        </w:rPr>
        <w:t xml:space="preserve"> A Systemu w Budynku Jednorodzinnego oraz Demonstratora B Systemu w Budynku Szkoły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0"/>
        <w:gridCol w:w="4004"/>
        <w:gridCol w:w="2626"/>
      </w:tblGrid>
      <w:tr w:rsidR="4EAA6842" w:rsidRPr="002E4F16" w14:paraId="7B8E1DCD" w14:textId="77777777" w:rsidTr="4EFBE15E">
        <w:tc>
          <w:tcPr>
            <w:tcW w:w="2370" w:type="dxa"/>
            <w:shd w:val="clear" w:color="auto" w:fill="E2EFD9" w:themeFill="accent6" w:themeFillTint="33"/>
            <w:vAlign w:val="center"/>
          </w:tcPr>
          <w:p w14:paraId="05280B2B" w14:textId="3CED9771" w:rsidR="4EAA6842" w:rsidRPr="002E4F16" w:rsidRDefault="4EAA6842" w:rsidP="00B51D1C">
            <w:pPr>
              <w:spacing w:after="160" w:line="276" w:lineRule="auto"/>
              <w:rPr>
                <w:rFonts w:eastAsia="Calibri" w:cs="Calibri"/>
                <w:b/>
                <w:bCs/>
              </w:rPr>
            </w:pPr>
            <w:r w:rsidRPr="002E4F16">
              <w:rPr>
                <w:rFonts w:eastAsia="Calibri" w:cs="Calibri"/>
                <w:b/>
                <w:bCs/>
              </w:rPr>
              <w:t>Czynność w ramach wsparcia</w:t>
            </w:r>
          </w:p>
        </w:tc>
        <w:tc>
          <w:tcPr>
            <w:tcW w:w="4004" w:type="dxa"/>
            <w:shd w:val="clear" w:color="auto" w:fill="E2EFD9" w:themeFill="accent6" w:themeFillTint="33"/>
            <w:vAlign w:val="center"/>
          </w:tcPr>
          <w:p w14:paraId="7BB2F524" w14:textId="541605BB" w:rsidR="4EAA6842" w:rsidRPr="002E4F16" w:rsidRDefault="4EAA6842" w:rsidP="4EAA6842">
            <w:pPr>
              <w:spacing w:after="160" w:line="276" w:lineRule="auto"/>
              <w:jc w:val="center"/>
              <w:rPr>
                <w:rFonts w:eastAsia="Calibri" w:cs="Calibri"/>
                <w:b/>
                <w:bCs/>
              </w:rPr>
            </w:pPr>
            <w:r w:rsidRPr="002E4F16">
              <w:rPr>
                <w:rFonts w:eastAsia="Calibri" w:cs="Calibri"/>
                <w:b/>
                <w:bCs/>
              </w:rPr>
              <w:t>Opis czynności</w:t>
            </w:r>
          </w:p>
        </w:tc>
        <w:tc>
          <w:tcPr>
            <w:tcW w:w="2626" w:type="dxa"/>
            <w:shd w:val="clear" w:color="auto" w:fill="E2EFD9" w:themeFill="accent6" w:themeFillTint="33"/>
            <w:vAlign w:val="center"/>
          </w:tcPr>
          <w:p w14:paraId="0E133915" w14:textId="5DAE0C2A" w:rsidR="4EAA6842" w:rsidRPr="002E4F16" w:rsidRDefault="4EAA6842" w:rsidP="4EAA6842">
            <w:pPr>
              <w:spacing w:after="160" w:line="276" w:lineRule="auto"/>
              <w:jc w:val="center"/>
              <w:rPr>
                <w:rFonts w:eastAsia="Calibri" w:cs="Calibri"/>
                <w:b/>
                <w:bCs/>
              </w:rPr>
            </w:pPr>
            <w:r w:rsidRPr="002E4F16">
              <w:rPr>
                <w:rFonts w:eastAsia="Calibri" w:cs="Calibri"/>
                <w:b/>
                <w:bCs/>
              </w:rPr>
              <w:t>Minimalna często</w:t>
            </w:r>
            <w:r w:rsidR="006A132F" w:rsidRPr="002E4F16">
              <w:rPr>
                <w:rFonts w:eastAsia="Calibri" w:cs="Calibri"/>
                <w:b/>
                <w:bCs/>
              </w:rPr>
              <w:t>tliwość</w:t>
            </w:r>
            <w:r w:rsidRPr="002E4F16">
              <w:rPr>
                <w:rFonts w:eastAsia="Calibri" w:cs="Calibri"/>
                <w:b/>
                <w:bCs/>
              </w:rPr>
              <w:t xml:space="preserve"> lub minimalna liczba sztuk</w:t>
            </w:r>
          </w:p>
        </w:tc>
      </w:tr>
      <w:tr w:rsidR="4EAA6842" w:rsidRPr="002E4F16" w14:paraId="074A780D" w14:textId="77777777" w:rsidTr="4EFBE15E">
        <w:trPr>
          <w:trHeight w:val="2060"/>
        </w:trPr>
        <w:tc>
          <w:tcPr>
            <w:tcW w:w="2370" w:type="dxa"/>
            <w:shd w:val="clear" w:color="auto" w:fill="E2EFD9" w:themeFill="accent6" w:themeFillTint="33"/>
            <w:vAlign w:val="center"/>
          </w:tcPr>
          <w:p w14:paraId="35DA9407" w14:textId="0C7238F1" w:rsidR="4EAA6842" w:rsidRPr="002E4F16" w:rsidRDefault="4EAA6842" w:rsidP="00B51D1C">
            <w:pPr>
              <w:spacing w:after="160" w:line="276" w:lineRule="auto"/>
              <w:rPr>
                <w:rFonts w:eastAsia="Calibri" w:cs="Calibri"/>
                <w:b/>
              </w:rPr>
            </w:pPr>
            <w:r w:rsidRPr="002E4F16">
              <w:rPr>
                <w:rFonts w:eastAsia="Calibri" w:cs="Calibri"/>
                <w:b/>
              </w:rPr>
              <w:t>Doradztwo</w:t>
            </w:r>
          </w:p>
        </w:tc>
        <w:tc>
          <w:tcPr>
            <w:tcW w:w="4004" w:type="dxa"/>
          </w:tcPr>
          <w:p w14:paraId="7A37FA0C" w14:textId="392C1925" w:rsidR="00313A14" w:rsidRPr="002E4F16" w:rsidRDefault="1474981A" w:rsidP="00F21258">
            <w:pPr>
              <w:spacing w:after="160" w:line="276" w:lineRule="auto"/>
              <w:rPr>
                <w:rFonts w:asciiTheme="minorHAnsi" w:eastAsiaTheme="minorEastAsia" w:hAnsiTheme="minorHAnsi" w:cstheme="minorBidi"/>
              </w:rPr>
            </w:pPr>
            <w:r w:rsidRPr="002E4F16">
              <w:rPr>
                <w:rFonts w:eastAsia="Calibri" w:cs="Calibri"/>
              </w:rPr>
              <w:t xml:space="preserve">Wykonawca podejmie współpracę z </w:t>
            </w:r>
            <w:r w:rsidR="00FA1022" w:rsidRPr="002E4F16">
              <w:rPr>
                <w:rFonts w:eastAsia="Calibri" w:cs="Calibri"/>
              </w:rPr>
              <w:t xml:space="preserve">podmiotem użytkującym Demonstrator </w:t>
            </w:r>
            <w:r w:rsidR="00313A14" w:rsidRPr="002E4F16">
              <w:rPr>
                <w:rFonts w:eastAsia="Calibri" w:cs="Calibri"/>
              </w:rPr>
              <w:t>A oraz z podmiotem użytkującym Demonstrator B,</w:t>
            </w:r>
            <w:r w:rsidR="009B0BF7" w:rsidRPr="002E4F16">
              <w:rPr>
                <w:rFonts w:eastAsia="Calibri" w:cs="Calibri"/>
              </w:rPr>
              <w:t xml:space="preserve"> </w:t>
            </w:r>
            <w:r w:rsidRPr="002E4F16">
              <w:rPr>
                <w:rFonts w:eastAsia="Calibri" w:cs="Calibri"/>
              </w:rPr>
              <w:t>mającą na celu</w:t>
            </w:r>
            <w:r w:rsidR="00313A14" w:rsidRPr="002E4F16">
              <w:rPr>
                <w:rFonts w:eastAsia="Calibri" w:cs="Calibri"/>
              </w:rPr>
              <w:t xml:space="preserve"> </w:t>
            </w:r>
            <w:r w:rsidR="006A132F" w:rsidRPr="002E4F16">
              <w:rPr>
                <w:rFonts w:eastAsia="Calibri" w:cs="Calibri"/>
              </w:rPr>
              <w:t xml:space="preserve"> doradztwo w zakresie </w:t>
            </w:r>
            <w:r w:rsidRPr="002E4F16">
              <w:rPr>
                <w:rFonts w:eastAsia="Calibri" w:cs="Calibri"/>
              </w:rPr>
              <w:t>optymalizacj</w:t>
            </w:r>
            <w:r w:rsidR="006A132F" w:rsidRPr="002E4F16">
              <w:rPr>
                <w:rFonts w:eastAsia="Calibri" w:cs="Calibri"/>
              </w:rPr>
              <w:t>i pracy</w:t>
            </w:r>
            <w:r w:rsidR="00313A14" w:rsidRPr="002E4F16">
              <w:rPr>
                <w:rFonts w:eastAsia="Calibri" w:cs="Calibri"/>
              </w:rPr>
              <w:t xml:space="preserve"> </w:t>
            </w:r>
            <w:r w:rsidRPr="002E4F16">
              <w:rPr>
                <w:rFonts w:eastAsia="Calibri" w:cs="Calibri"/>
              </w:rPr>
              <w:t xml:space="preserve"> </w:t>
            </w:r>
            <w:r w:rsidR="006A132F" w:rsidRPr="002E4F16">
              <w:rPr>
                <w:rFonts w:eastAsia="Calibri" w:cs="Calibri"/>
              </w:rPr>
              <w:t xml:space="preserve">i użytkowania </w:t>
            </w:r>
            <w:r w:rsidRPr="002E4F16">
              <w:rPr>
                <w:rFonts w:eastAsia="Calibri" w:cs="Calibri"/>
              </w:rPr>
              <w:t>Demonstrator</w:t>
            </w:r>
            <w:r w:rsidR="00313A14" w:rsidRPr="002E4F16">
              <w:rPr>
                <w:rFonts w:eastAsia="Calibri" w:cs="Calibri"/>
              </w:rPr>
              <w:t>ów</w:t>
            </w:r>
            <w:r w:rsidR="006A132F" w:rsidRPr="002E4F16">
              <w:rPr>
                <w:rFonts w:eastAsia="Calibri" w:cs="Calibri"/>
              </w:rPr>
              <w:t>.</w:t>
            </w:r>
          </w:p>
        </w:tc>
        <w:tc>
          <w:tcPr>
            <w:tcW w:w="2626" w:type="dxa"/>
          </w:tcPr>
          <w:p w14:paraId="0960B527" w14:textId="20F7FF90" w:rsidR="4EAA6842" w:rsidRPr="002E4F16" w:rsidRDefault="1474981A" w:rsidP="4EAA6842">
            <w:pPr>
              <w:spacing w:after="160" w:line="276" w:lineRule="auto"/>
            </w:pPr>
            <w:r w:rsidRPr="002E4F16">
              <w:t>W zależności od potrzeb</w:t>
            </w:r>
            <w:r w:rsidR="00FA1022" w:rsidRPr="002E4F16">
              <w:t xml:space="preserve"> podmiotu użytkującego Demonstrator </w:t>
            </w:r>
            <w:r w:rsidR="006A132F" w:rsidRPr="002E4F16">
              <w:t>A lub Demonstrator B, jednak nie rzadziej niż 1 raz w kwartale</w:t>
            </w:r>
            <w:r w:rsidRPr="002E4F16">
              <w:t>.</w:t>
            </w:r>
          </w:p>
        </w:tc>
      </w:tr>
      <w:tr w:rsidR="4EAA6842" w:rsidRPr="002E4F16" w14:paraId="792A15DB" w14:textId="77777777" w:rsidTr="4EFBE15E">
        <w:tc>
          <w:tcPr>
            <w:tcW w:w="2370" w:type="dxa"/>
            <w:shd w:val="clear" w:color="auto" w:fill="E2EFD9" w:themeFill="accent6" w:themeFillTint="33"/>
            <w:vAlign w:val="center"/>
          </w:tcPr>
          <w:p w14:paraId="524D45A8" w14:textId="3AC805E3" w:rsidR="4EAA6842" w:rsidRPr="002E4F16" w:rsidRDefault="4EAA6842" w:rsidP="00B51D1C">
            <w:pPr>
              <w:spacing w:after="160" w:line="276" w:lineRule="auto"/>
              <w:rPr>
                <w:rFonts w:eastAsia="Calibri" w:cs="Calibri"/>
                <w:b/>
              </w:rPr>
            </w:pPr>
            <w:r w:rsidRPr="002E4F16">
              <w:rPr>
                <w:rFonts w:eastAsia="Calibri" w:cs="Calibri"/>
                <w:b/>
              </w:rPr>
              <w:t>Przeglądy okresowe</w:t>
            </w:r>
          </w:p>
        </w:tc>
        <w:tc>
          <w:tcPr>
            <w:tcW w:w="4004" w:type="dxa"/>
          </w:tcPr>
          <w:p w14:paraId="05E58DCE" w14:textId="215A19B2" w:rsidR="4EAA6842" w:rsidRPr="002E4F16" w:rsidRDefault="4EAA6842" w:rsidP="4EAA6842">
            <w:pPr>
              <w:spacing w:after="160" w:line="276" w:lineRule="auto"/>
              <w:rPr>
                <w:rFonts w:eastAsia="Calibri" w:cs="Calibri"/>
              </w:rPr>
            </w:pPr>
            <w:r w:rsidRPr="002E4F16">
              <w:rPr>
                <w:rFonts w:eastAsia="Calibri" w:cs="Calibri"/>
              </w:rPr>
              <w:t xml:space="preserve">Wykonawca w ramach wsparcia przeprowadzi przeglądy okresowe Demonstratora </w:t>
            </w:r>
            <w:r w:rsidR="006A132F" w:rsidRPr="002E4F16">
              <w:rPr>
                <w:rFonts w:eastAsia="Calibri" w:cs="Calibri"/>
              </w:rPr>
              <w:t>A oraz Demonstratora B</w:t>
            </w:r>
            <w:r w:rsidRPr="002E4F16">
              <w:rPr>
                <w:rFonts w:eastAsia="Calibri" w:cs="Calibri"/>
              </w:rPr>
              <w:t>.</w:t>
            </w:r>
          </w:p>
          <w:p w14:paraId="10D3FAA5" w14:textId="68E7C799" w:rsidR="4EAA6842" w:rsidRPr="002E4F16" w:rsidRDefault="4EAA6842" w:rsidP="4EAA6842">
            <w:pPr>
              <w:spacing w:after="160" w:line="276" w:lineRule="auto"/>
              <w:rPr>
                <w:rFonts w:eastAsia="Calibri" w:cs="Calibri"/>
              </w:rPr>
            </w:pPr>
          </w:p>
        </w:tc>
        <w:tc>
          <w:tcPr>
            <w:tcW w:w="2626" w:type="dxa"/>
          </w:tcPr>
          <w:p w14:paraId="0CBD5850" w14:textId="3761553B" w:rsidR="4EAA6842" w:rsidRPr="002E4F16" w:rsidRDefault="4EAA6842" w:rsidP="4EAA6842">
            <w:pPr>
              <w:spacing w:after="160" w:line="276" w:lineRule="auto"/>
              <w:rPr>
                <w:rFonts w:eastAsia="Calibri" w:cs="Calibri"/>
              </w:rPr>
            </w:pPr>
            <w:r w:rsidRPr="002E4F16">
              <w:rPr>
                <w:rFonts w:eastAsia="Calibri" w:cs="Calibri"/>
              </w:rPr>
              <w:t xml:space="preserve">Przeglądy okresowe prowadzone raz w roku. </w:t>
            </w:r>
          </w:p>
        </w:tc>
      </w:tr>
      <w:tr w:rsidR="4EAA6842" w:rsidRPr="002E4F16" w14:paraId="4E7188A3" w14:textId="77777777" w:rsidTr="4EFBE15E">
        <w:tc>
          <w:tcPr>
            <w:tcW w:w="2370" w:type="dxa"/>
            <w:shd w:val="clear" w:color="auto" w:fill="E2EFD9" w:themeFill="accent6" w:themeFillTint="33"/>
            <w:vAlign w:val="center"/>
          </w:tcPr>
          <w:p w14:paraId="650D06A5" w14:textId="25F69EEF" w:rsidR="4EAA6842" w:rsidRPr="002E4F16" w:rsidRDefault="4EAA6842" w:rsidP="00B51D1C">
            <w:pPr>
              <w:spacing w:after="160" w:line="276" w:lineRule="auto"/>
              <w:rPr>
                <w:rFonts w:eastAsia="Calibri" w:cs="Calibri"/>
                <w:b/>
              </w:rPr>
            </w:pPr>
            <w:r w:rsidRPr="002E4F16">
              <w:rPr>
                <w:rFonts w:eastAsia="Calibri" w:cs="Calibri"/>
                <w:b/>
              </w:rPr>
              <w:t>Serwis techniczny i gwarancyjny</w:t>
            </w:r>
          </w:p>
        </w:tc>
        <w:tc>
          <w:tcPr>
            <w:tcW w:w="4004" w:type="dxa"/>
          </w:tcPr>
          <w:p w14:paraId="5BF1E454" w14:textId="2E08FE46" w:rsidR="4EAA6842" w:rsidRPr="002E4F16" w:rsidRDefault="1474981A" w:rsidP="00F21258">
            <w:pPr>
              <w:spacing w:after="160" w:line="276" w:lineRule="auto"/>
              <w:rPr>
                <w:rFonts w:eastAsia="Calibri" w:cs="Calibri"/>
              </w:rPr>
            </w:pPr>
            <w:r w:rsidRPr="002E4F16">
              <w:rPr>
                <w:rFonts w:eastAsia="Calibri" w:cs="Calibri"/>
              </w:rPr>
              <w:t xml:space="preserve">Wykonawca w ramach wsparcia będzie prowadzić lub zapewni obsługę w przypadku wykrycia przez </w:t>
            </w:r>
            <w:r w:rsidR="00FA1022" w:rsidRPr="002E4F16">
              <w:rPr>
                <w:rFonts w:eastAsia="Calibri" w:cs="Calibri"/>
              </w:rPr>
              <w:t xml:space="preserve">podmiot użytkujący Demonstrator </w:t>
            </w:r>
            <w:r w:rsidR="006A132F" w:rsidRPr="002E4F16">
              <w:rPr>
                <w:rFonts w:eastAsia="Calibri" w:cs="Calibri"/>
              </w:rPr>
              <w:t xml:space="preserve">A lub Demonstrator B </w:t>
            </w:r>
            <w:r w:rsidRPr="002E4F16">
              <w:rPr>
                <w:rFonts w:eastAsia="Calibri" w:cs="Calibri"/>
              </w:rPr>
              <w:t>usterek, wad lub wystąpienia awarii.</w:t>
            </w:r>
            <w:bookmarkStart w:id="0" w:name="_GoBack"/>
            <w:bookmarkEnd w:id="0"/>
          </w:p>
        </w:tc>
        <w:tc>
          <w:tcPr>
            <w:tcW w:w="2626" w:type="dxa"/>
          </w:tcPr>
          <w:p w14:paraId="15BCB821" w14:textId="2A0F969A" w:rsidR="4EAA6842" w:rsidRPr="002E4F16" w:rsidRDefault="1474981A" w:rsidP="4EAA6842">
            <w:pPr>
              <w:spacing w:after="160" w:line="276" w:lineRule="auto"/>
              <w:rPr>
                <w:rFonts w:eastAsia="Calibri" w:cs="Calibri"/>
              </w:rPr>
            </w:pPr>
            <w:r w:rsidRPr="002E4F16">
              <w:rPr>
                <w:rFonts w:eastAsia="Calibri" w:cs="Calibri"/>
              </w:rPr>
              <w:t xml:space="preserve">W zależności od zgłoszeń </w:t>
            </w:r>
            <w:r w:rsidR="00FA1022" w:rsidRPr="002E4F16">
              <w:rPr>
                <w:rFonts w:eastAsia="Calibri" w:cs="Calibri"/>
              </w:rPr>
              <w:t xml:space="preserve">podmiotu użytkującego Demonstrator </w:t>
            </w:r>
            <w:r w:rsidR="006A132F" w:rsidRPr="002E4F16">
              <w:rPr>
                <w:rFonts w:eastAsia="Calibri" w:cs="Calibri"/>
              </w:rPr>
              <w:t>A lub podmiotu użytkującego Demonstrator B</w:t>
            </w:r>
            <w:r w:rsidRPr="002E4F16">
              <w:rPr>
                <w:rFonts w:eastAsia="Calibri" w:cs="Calibri"/>
              </w:rPr>
              <w:t xml:space="preserve">. </w:t>
            </w:r>
          </w:p>
          <w:p w14:paraId="4118CEC9" w14:textId="67C854C2" w:rsidR="4EAA6842" w:rsidRPr="002E4F16" w:rsidRDefault="4EAA6842" w:rsidP="4EAA6842">
            <w:pPr>
              <w:spacing w:after="160" w:line="276" w:lineRule="auto"/>
              <w:rPr>
                <w:rFonts w:eastAsia="Calibri" w:cs="Calibri"/>
              </w:rPr>
            </w:pPr>
            <w:r w:rsidRPr="002E4F16">
              <w:rPr>
                <w:rFonts w:eastAsia="Calibri" w:cs="Calibri"/>
              </w:rPr>
              <w:t xml:space="preserve">Czas reakcji na zgłoszenie usterki – </w:t>
            </w:r>
            <w:ins w:id="1" w:author="Autor">
              <w:r w:rsidR="00BF0EDB">
                <w:rPr>
                  <w:rFonts w:eastAsia="Calibri" w:cs="Calibri"/>
                </w:rPr>
                <w:t xml:space="preserve">72 </w:t>
              </w:r>
            </w:ins>
            <w:del w:id="2" w:author="Autor">
              <w:r w:rsidR="53CDBA9F" w:rsidRPr="002E4F16" w:rsidDel="00BF0EDB">
                <w:rPr>
                  <w:rFonts w:eastAsia="Calibri" w:cs="Calibri"/>
                </w:rPr>
                <w:delText>48</w:delText>
              </w:r>
            </w:del>
            <w:r w:rsidR="006A132F" w:rsidRPr="002E4F16">
              <w:rPr>
                <w:rFonts w:eastAsia="Calibri" w:cs="Calibri"/>
              </w:rPr>
              <w:t>h</w:t>
            </w:r>
            <w:r w:rsidRPr="002E4F16">
              <w:rPr>
                <w:rFonts w:eastAsia="Calibri" w:cs="Calibri"/>
              </w:rPr>
              <w:t>,</w:t>
            </w:r>
          </w:p>
          <w:p w14:paraId="43A45474" w14:textId="6C4BDC55" w:rsidR="4EAA6842" w:rsidRPr="002E4F16" w:rsidRDefault="4EAA6842" w:rsidP="005344AE">
            <w:pPr>
              <w:spacing w:after="160" w:line="276" w:lineRule="auto"/>
              <w:rPr>
                <w:rFonts w:eastAsia="Calibri" w:cs="Calibri"/>
              </w:rPr>
            </w:pPr>
            <w:r w:rsidRPr="002E4F16">
              <w:rPr>
                <w:rFonts w:eastAsia="Calibri" w:cs="Calibri"/>
              </w:rPr>
              <w:t xml:space="preserve">Czas na usunięcie awarii – max. </w:t>
            </w:r>
            <w:ins w:id="3" w:author="Autor">
              <w:r w:rsidR="00BF0EDB">
                <w:rPr>
                  <w:rFonts w:eastAsia="Calibri" w:cs="Calibri"/>
                </w:rPr>
                <w:t>7</w:t>
              </w:r>
            </w:ins>
            <w:del w:id="4" w:author="Autor">
              <w:r w:rsidR="005344AE" w:rsidRPr="002E4F16" w:rsidDel="00BF0EDB">
                <w:rPr>
                  <w:rFonts w:eastAsia="Calibri" w:cs="Calibri"/>
                </w:rPr>
                <w:delText>5</w:delText>
              </w:r>
            </w:del>
            <w:r w:rsidR="005344AE" w:rsidRPr="002E4F16">
              <w:rPr>
                <w:rFonts w:eastAsia="Calibri" w:cs="Calibri"/>
              </w:rPr>
              <w:t xml:space="preserve"> dni</w:t>
            </w:r>
            <w:ins w:id="5" w:author="Autor">
              <w:r w:rsidR="00BF0EDB">
                <w:rPr>
                  <w:rFonts w:eastAsia="Calibri" w:cs="Calibri"/>
                </w:rPr>
                <w:t xml:space="preserve"> roboczych</w:t>
              </w:r>
            </w:ins>
            <w:r w:rsidRPr="002E4F16">
              <w:rPr>
                <w:rFonts w:eastAsia="Calibri" w:cs="Calibri"/>
              </w:rPr>
              <w:t>.</w:t>
            </w:r>
          </w:p>
        </w:tc>
      </w:tr>
      <w:tr w:rsidR="4EAA6842" w:rsidRPr="002E4F16" w14:paraId="3454F481" w14:textId="77777777" w:rsidTr="4EFBE15E">
        <w:tc>
          <w:tcPr>
            <w:tcW w:w="2370" w:type="dxa"/>
            <w:shd w:val="clear" w:color="auto" w:fill="E2EFD9" w:themeFill="accent6" w:themeFillTint="33"/>
            <w:vAlign w:val="center"/>
          </w:tcPr>
          <w:p w14:paraId="1BB97050" w14:textId="7266E1B3" w:rsidR="4EAA6842" w:rsidRPr="002E4F16" w:rsidRDefault="4EAA6842" w:rsidP="00B51D1C">
            <w:pPr>
              <w:spacing w:line="276" w:lineRule="auto"/>
              <w:rPr>
                <w:rFonts w:eastAsia="Calibri" w:cs="Calibri"/>
                <w:b/>
              </w:rPr>
            </w:pPr>
            <w:r w:rsidRPr="002E4F16">
              <w:rPr>
                <w:rFonts w:eastAsia="Calibri" w:cs="Calibri"/>
                <w:b/>
              </w:rPr>
              <w:lastRenderedPageBreak/>
              <w:t>Nadzór technologiczny</w:t>
            </w:r>
          </w:p>
        </w:tc>
        <w:tc>
          <w:tcPr>
            <w:tcW w:w="4004" w:type="dxa"/>
          </w:tcPr>
          <w:p w14:paraId="3B2FB11C" w14:textId="27FC3520" w:rsidR="4EAA6842" w:rsidRPr="002E4F16" w:rsidRDefault="4EAA6842" w:rsidP="005344AE">
            <w:pPr>
              <w:spacing w:line="276" w:lineRule="auto"/>
              <w:rPr>
                <w:rFonts w:eastAsia="Calibri" w:cs="Calibri"/>
              </w:rPr>
            </w:pPr>
            <w:r w:rsidRPr="002E4F16">
              <w:rPr>
                <w:rFonts w:eastAsia="Calibri" w:cs="Calibri"/>
              </w:rPr>
              <w:t>Zamawiający wymaga zapewnienia nadzoru technologiczne</w:t>
            </w:r>
            <w:r w:rsidR="005344AE" w:rsidRPr="002E4F16">
              <w:rPr>
                <w:rFonts w:eastAsia="Calibri" w:cs="Calibri"/>
              </w:rPr>
              <w:t>go,</w:t>
            </w:r>
            <w:r w:rsidRPr="002E4F16">
              <w:rPr>
                <w:rFonts w:eastAsia="Calibri" w:cs="Calibri"/>
              </w:rPr>
              <w:t xml:space="preserve"> </w:t>
            </w:r>
            <w:r w:rsidR="005344AE" w:rsidRPr="002E4F16">
              <w:rPr>
                <w:rFonts w:eastAsia="Calibri" w:cs="Calibri"/>
              </w:rPr>
              <w:t>w tym wymiany wszystkich elementów eksploatacyjnych oraz czyszczenia zbiorników.</w:t>
            </w:r>
          </w:p>
        </w:tc>
        <w:tc>
          <w:tcPr>
            <w:tcW w:w="2626" w:type="dxa"/>
          </w:tcPr>
          <w:p w14:paraId="2F85DC15" w14:textId="64D7FE17" w:rsidR="4EAA6842" w:rsidRPr="002E4F16" w:rsidRDefault="1474981A" w:rsidP="005B5093">
            <w:pPr>
              <w:spacing w:line="276" w:lineRule="auto"/>
              <w:rPr>
                <w:rFonts w:eastAsia="Calibri" w:cs="Calibri"/>
              </w:rPr>
            </w:pPr>
            <w:r w:rsidRPr="002E4F16">
              <w:rPr>
                <w:rFonts w:eastAsia="Calibri" w:cs="Calibri"/>
              </w:rPr>
              <w:t xml:space="preserve">Przez okres </w:t>
            </w:r>
            <w:r w:rsidR="005B5093" w:rsidRPr="002E4F16">
              <w:rPr>
                <w:rFonts w:eastAsia="Calibri" w:cs="Calibri"/>
              </w:rPr>
              <w:t>2</w:t>
            </w:r>
            <w:r w:rsidRPr="002E4F16">
              <w:rPr>
                <w:rFonts w:eastAsia="Calibri" w:cs="Calibri"/>
              </w:rPr>
              <w:t xml:space="preserve"> </w:t>
            </w:r>
            <w:r w:rsidR="005B5093" w:rsidRPr="002E4F16">
              <w:rPr>
                <w:rFonts w:eastAsia="Calibri" w:cs="Calibri"/>
              </w:rPr>
              <w:t>lat</w:t>
            </w:r>
            <w:r w:rsidRPr="002E4F16">
              <w:rPr>
                <w:rFonts w:eastAsia="Calibri" w:cs="Calibri"/>
              </w:rPr>
              <w:t xml:space="preserve">. </w:t>
            </w:r>
          </w:p>
        </w:tc>
      </w:tr>
      <w:tr w:rsidR="006A132F" w:rsidRPr="002E4F16" w14:paraId="2A1C1518" w14:textId="77777777" w:rsidTr="4EFBE15E">
        <w:tc>
          <w:tcPr>
            <w:tcW w:w="2370" w:type="dxa"/>
            <w:shd w:val="clear" w:color="auto" w:fill="E2EFD9" w:themeFill="accent6" w:themeFillTint="33"/>
            <w:vAlign w:val="center"/>
          </w:tcPr>
          <w:p w14:paraId="207406A6" w14:textId="71B00A42" w:rsidR="006A132F" w:rsidRPr="002E4F16" w:rsidRDefault="006A132F" w:rsidP="00B51D1C">
            <w:pPr>
              <w:spacing w:line="276" w:lineRule="auto"/>
              <w:rPr>
                <w:rFonts w:eastAsia="Calibri" w:cs="Calibri"/>
                <w:b/>
              </w:rPr>
            </w:pPr>
            <w:r w:rsidRPr="002E4F16">
              <w:rPr>
                <w:rFonts w:eastAsia="Calibri" w:cs="Calibri"/>
                <w:b/>
              </w:rPr>
              <w:t>Instrukcje obsługi</w:t>
            </w:r>
          </w:p>
        </w:tc>
        <w:tc>
          <w:tcPr>
            <w:tcW w:w="4004" w:type="dxa"/>
          </w:tcPr>
          <w:p w14:paraId="1E2FC049" w14:textId="5E70A09A" w:rsidR="006A132F" w:rsidRPr="002E4F16" w:rsidRDefault="006A132F" w:rsidP="00F21258">
            <w:pPr>
              <w:spacing w:line="276" w:lineRule="auto"/>
              <w:rPr>
                <w:rFonts w:eastAsia="Calibri" w:cs="Calibri"/>
              </w:rPr>
            </w:pPr>
            <w:r w:rsidRPr="002E4F16">
              <w:rPr>
                <w:rFonts w:eastAsia="Calibri" w:cs="Calibri"/>
              </w:rPr>
              <w:t xml:space="preserve">Wykonawca przekaże </w:t>
            </w:r>
            <w:r w:rsidR="00C37712" w:rsidRPr="002E4F16">
              <w:rPr>
                <w:rFonts w:eastAsia="Calibri" w:cs="Calibri"/>
              </w:rPr>
              <w:t xml:space="preserve">Partnerowi Strategicznemu </w:t>
            </w:r>
            <w:r w:rsidRPr="002E4F16">
              <w:rPr>
                <w:rFonts w:eastAsia="Calibri" w:cs="Calibri"/>
              </w:rPr>
              <w:t>Demonstrator</w:t>
            </w:r>
            <w:r w:rsidR="00680742" w:rsidRPr="002E4F16">
              <w:rPr>
                <w:rFonts w:eastAsia="Calibri" w:cs="Calibri"/>
              </w:rPr>
              <w:t xml:space="preserve"> A oraz </w:t>
            </w:r>
            <w:r w:rsidR="00C37712" w:rsidRPr="002E4F16">
              <w:rPr>
                <w:rFonts w:eastAsia="Calibri" w:cs="Calibri"/>
              </w:rPr>
              <w:t xml:space="preserve">Partnerowi Strategicznemu </w:t>
            </w:r>
            <w:r w:rsidR="00680742" w:rsidRPr="002E4F16">
              <w:rPr>
                <w:rFonts w:eastAsia="Calibri" w:cs="Calibri"/>
              </w:rPr>
              <w:t>użytkującemu Demonstrator B</w:t>
            </w:r>
            <w:r w:rsidRPr="002E4F16">
              <w:rPr>
                <w:rFonts w:eastAsia="Calibri" w:cs="Calibri"/>
              </w:rPr>
              <w:t xml:space="preserve"> instrukcje</w:t>
            </w:r>
            <w:r w:rsidR="00CA51F7" w:rsidRPr="002E4F16">
              <w:rPr>
                <w:rFonts w:eastAsia="Calibri" w:cs="Calibri"/>
              </w:rPr>
              <w:t xml:space="preserve"> obsługi</w:t>
            </w:r>
            <w:r w:rsidR="00680742" w:rsidRPr="002E4F16">
              <w:rPr>
                <w:rFonts w:eastAsia="Calibri" w:cs="Calibri"/>
              </w:rPr>
              <w:t xml:space="preserve">, </w:t>
            </w:r>
            <w:r w:rsidR="00CA51F7" w:rsidRPr="002E4F16">
              <w:rPr>
                <w:rFonts w:eastAsia="Calibri" w:cs="Calibri"/>
              </w:rPr>
              <w:t>zawierające</w:t>
            </w:r>
            <w:r w:rsidR="00680742" w:rsidRPr="002E4F16">
              <w:rPr>
                <w:rFonts w:eastAsia="Calibri" w:cs="Calibri"/>
              </w:rPr>
              <w:t xml:space="preserve"> klarowne opisy i niezbędn</w:t>
            </w:r>
            <w:r w:rsidR="00CA51F7" w:rsidRPr="002E4F16">
              <w:rPr>
                <w:rFonts w:eastAsia="Calibri" w:cs="Calibri"/>
              </w:rPr>
              <w:t>e rysunki techniczne. Instrukcje obsługi powinny być sporządzone</w:t>
            </w:r>
            <w:r w:rsidR="00680742" w:rsidRPr="002E4F16">
              <w:rPr>
                <w:rFonts w:eastAsia="Calibri" w:cs="Calibri"/>
              </w:rPr>
              <w:t xml:space="preserve"> w języku polskim</w:t>
            </w:r>
            <w:r w:rsidRPr="002E4F16">
              <w:rPr>
                <w:rFonts w:eastAsia="Calibri" w:cs="Calibri"/>
              </w:rPr>
              <w:t xml:space="preserve">. </w:t>
            </w:r>
          </w:p>
        </w:tc>
        <w:tc>
          <w:tcPr>
            <w:tcW w:w="2626" w:type="dxa"/>
          </w:tcPr>
          <w:p w14:paraId="28F069EB" w14:textId="464693C1" w:rsidR="006A132F" w:rsidRPr="002E4F16" w:rsidRDefault="00680742" w:rsidP="00F21258">
            <w:pPr>
              <w:spacing w:line="276" w:lineRule="auto"/>
              <w:rPr>
                <w:rFonts w:eastAsia="Calibri" w:cs="Calibri"/>
              </w:rPr>
            </w:pPr>
            <w:r w:rsidRPr="002E4F16">
              <w:rPr>
                <w:rFonts w:eastAsia="Calibri" w:cs="Calibri"/>
              </w:rPr>
              <w:t xml:space="preserve">Po 1 sztuce dla każdego Demonstratora w wersji papierowej oraz elektronicznej w rozszerzeniu .pdf </w:t>
            </w:r>
          </w:p>
        </w:tc>
      </w:tr>
      <w:tr w:rsidR="00680742" w:rsidRPr="002E4F16" w14:paraId="090EBC74" w14:textId="77777777" w:rsidTr="4EFBE15E">
        <w:tc>
          <w:tcPr>
            <w:tcW w:w="2370" w:type="dxa"/>
            <w:shd w:val="clear" w:color="auto" w:fill="E2EFD9" w:themeFill="accent6" w:themeFillTint="33"/>
            <w:vAlign w:val="center"/>
          </w:tcPr>
          <w:p w14:paraId="6768216F" w14:textId="4755A5DD" w:rsidR="00680742" w:rsidRPr="002E4F16" w:rsidRDefault="00680742" w:rsidP="00B51D1C">
            <w:pPr>
              <w:spacing w:line="276" w:lineRule="auto"/>
              <w:rPr>
                <w:rFonts w:eastAsia="Calibri" w:cs="Calibri"/>
                <w:b/>
              </w:rPr>
            </w:pPr>
            <w:r w:rsidRPr="002E4F16">
              <w:rPr>
                <w:b/>
              </w:rPr>
              <w:t xml:space="preserve">Dostęp do Demonstratora </w:t>
            </w:r>
            <w:r w:rsidR="00CA51F7" w:rsidRPr="002E4F16">
              <w:rPr>
                <w:b/>
              </w:rPr>
              <w:t xml:space="preserve">A </w:t>
            </w:r>
            <w:r w:rsidRPr="002E4F16">
              <w:rPr>
                <w:b/>
              </w:rPr>
              <w:t>Systemu</w:t>
            </w:r>
            <w:r w:rsidR="00CA51F7" w:rsidRPr="002E4F16">
              <w:rPr>
                <w:b/>
              </w:rPr>
              <w:t xml:space="preserve"> dla Budynku Jednorodzinnego oraz Demonstratora B Systemu dla Budynku Szkoły</w:t>
            </w:r>
          </w:p>
        </w:tc>
        <w:tc>
          <w:tcPr>
            <w:tcW w:w="4004" w:type="dxa"/>
            <w:vAlign w:val="center"/>
          </w:tcPr>
          <w:p w14:paraId="178FA46E" w14:textId="33EDE60A" w:rsidR="00680742" w:rsidRPr="002E4F16" w:rsidRDefault="00680742" w:rsidP="00680742">
            <w:pPr>
              <w:spacing w:line="276" w:lineRule="auto"/>
            </w:pPr>
            <w:r w:rsidRPr="002E4F16">
              <w:t>Zamawiający wymaga, aby Wykonawca zadeklarował gotowość do przeprowadzenia prezentacji pracy Demonstratora</w:t>
            </w:r>
            <w:r w:rsidR="00CA51F7" w:rsidRPr="002E4F16">
              <w:t xml:space="preserve"> A Systemu dla Budynku Jednorodzinnego oraz Demonstratora B Systemu dla Budynku Szkoły, w obu Lokalizacjach Demonstratorów Systemów, </w:t>
            </w:r>
            <w:r w:rsidRPr="002E4F16">
              <w:t>na wezwanie Zamawiającego.</w:t>
            </w:r>
          </w:p>
          <w:p w14:paraId="7CA3D5B7" w14:textId="77777777" w:rsidR="00680742" w:rsidRPr="002E4F16" w:rsidRDefault="00680742" w:rsidP="00680742">
            <w:pPr>
              <w:spacing w:line="276" w:lineRule="auto"/>
            </w:pPr>
          </w:p>
          <w:p w14:paraId="20D78468" w14:textId="56225D44" w:rsidR="000546B8" w:rsidRPr="002E4F16" w:rsidRDefault="00680742" w:rsidP="002E4F16">
            <w:pPr>
              <w:spacing w:line="276" w:lineRule="auto"/>
              <w:rPr>
                <w:rFonts w:eastAsia="Calibri" w:cs="Calibri"/>
              </w:rPr>
            </w:pPr>
            <w:r w:rsidRPr="002E4F16">
              <w:t xml:space="preserve">Zamawiający zobowiązuje się do poinformowania Wykonawcy i </w:t>
            </w:r>
            <w:r w:rsidR="00C37712" w:rsidRPr="002E4F16">
              <w:rPr>
                <w:rFonts w:eastAsia="Calibri" w:cs="Calibri"/>
              </w:rPr>
              <w:t xml:space="preserve">Partnera Strategicznemu </w:t>
            </w:r>
            <w:r w:rsidR="000546B8" w:rsidRPr="002E4F16">
              <w:rPr>
                <w:rFonts w:eastAsia="Calibri" w:cs="Calibri"/>
              </w:rPr>
              <w:t>użytkującego</w:t>
            </w:r>
            <w:r w:rsidRPr="002E4F16">
              <w:rPr>
                <w:rFonts w:eastAsia="Calibri" w:cs="Calibri"/>
              </w:rPr>
              <w:t xml:space="preserve"> Demonstrator</w:t>
            </w:r>
            <w:r w:rsidR="000546B8" w:rsidRPr="002E4F16">
              <w:rPr>
                <w:rFonts w:eastAsia="Calibri" w:cs="Calibri"/>
              </w:rPr>
              <w:t xml:space="preserve"> A</w:t>
            </w:r>
            <w:r w:rsidRPr="002E4F16">
              <w:rPr>
                <w:rFonts w:eastAsia="Calibri" w:cs="Calibri"/>
              </w:rPr>
              <w:t xml:space="preserve"> Systemu </w:t>
            </w:r>
            <w:r w:rsidR="000546B8" w:rsidRPr="002E4F16">
              <w:rPr>
                <w:rFonts w:eastAsia="Calibri" w:cs="Calibri"/>
              </w:rPr>
              <w:t>/</w:t>
            </w:r>
            <w:r w:rsidR="000546B8" w:rsidRPr="002E4F16">
              <w:t xml:space="preserve"> </w:t>
            </w:r>
            <w:r w:rsidR="000546B8" w:rsidRPr="002E4F16">
              <w:rPr>
                <w:rFonts w:eastAsia="Calibri" w:cs="Calibri"/>
              </w:rPr>
              <w:t xml:space="preserve">podmiotu użytkującego Demonstrator B Systemu </w:t>
            </w:r>
            <w:r w:rsidRPr="002E4F16">
              <w:t xml:space="preserve">najpóźniej w terminie do 7 dni przed </w:t>
            </w:r>
            <w:r w:rsidR="000546B8" w:rsidRPr="002E4F16">
              <w:t>planowaną</w:t>
            </w:r>
            <w:r w:rsidRPr="002E4F16">
              <w:t xml:space="preserve"> wizyt</w:t>
            </w:r>
            <w:r w:rsidR="000546B8" w:rsidRPr="002E4F16">
              <w:t>ą</w:t>
            </w:r>
            <w:r w:rsidRPr="002E4F16">
              <w:t xml:space="preserve"> miejsca pracy</w:t>
            </w:r>
            <w:r w:rsidR="000546B8" w:rsidRPr="002E4F16">
              <w:t xml:space="preserve"> </w:t>
            </w:r>
            <w:r w:rsidRPr="002E4F16">
              <w:t>Demonstratora Systemu.</w:t>
            </w:r>
          </w:p>
        </w:tc>
        <w:tc>
          <w:tcPr>
            <w:tcW w:w="2626" w:type="dxa"/>
            <w:vAlign w:val="center"/>
          </w:tcPr>
          <w:p w14:paraId="06FF3E89" w14:textId="355F9D49" w:rsidR="00680742" w:rsidRPr="002E4F16" w:rsidRDefault="00680742" w:rsidP="00680742">
            <w:pPr>
              <w:spacing w:line="276" w:lineRule="auto"/>
              <w:rPr>
                <w:rFonts w:eastAsia="Calibri" w:cs="Calibri"/>
              </w:rPr>
            </w:pPr>
            <w:r w:rsidRPr="002E4F16">
              <w:t>Nie więcej niż 1 prezentacja na kwartał w Okresie Demonstracji.</w:t>
            </w:r>
          </w:p>
        </w:tc>
      </w:tr>
      <w:tr w:rsidR="00680742" w:rsidRPr="002E4F16" w14:paraId="318DCDC1" w14:textId="77777777" w:rsidTr="4EFBE15E">
        <w:tc>
          <w:tcPr>
            <w:tcW w:w="2370" w:type="dxa"/>
            <w:shd w:val="clear" w:color="auto" w:fill="E2EFD9" w:themeFill="accent6" w:themeFillTint="33"/>
            <w:vAlign w:val="center"/>
          </w:tcPr>
          <w:p w14:paraId="3640510D" w14:textId="144243C7" w:rsidR="00680742" w:rsidRPr="002E4F16" w:rsidRDefault="00680742" w:rsidP="005344AE">
            <w:pPr>
              <w:spacing w:line="276" w:lineRule="auto"/>
              <w:rPr>
                <w:rFonts w:eastAsia="Calibri" w:cs="Calibri"/>
              </w:rPr>
            </w:pPr>
            <w:r w:rsidRPr="002E4F16">
              <w:t>Prezentacja wyników</w:t>
            </w:r>
            <w:r w:rsidR="005344AE" w:rsidRPr="002E4F16">
              <w:t xml:space="preserve"> </w:t>
            </w:r>
          </w:p>
        </w:tc>
        <w:tc>
          <w:tcPr>
            <w:tcW w:w="4004" w:type="dxa"/>
            <w:vAlign w:val="center"/>
          </w:tcPr>
          <w:p w14:paraId="3BB04C21" w14:textId="74239938" w:rsidR="00680742" w:rsidRPr="002E4F16" w:rsidRDefault="00680742" w:rsidP="00680742">
            <w:pPr>
              <w:spacing w:line="276" w:lineRule="auto"/>
            </w:pPr>
            <w:r w:rsidRPr="002E4F16">
              <w:t>Zamawiający wymaga, aby Wykonawca po uruchomieniu i przekazaniu Demonstratora Systemu</w:t>
            </w:r>
            <w:r w:rsidR="000546B8" w:rsidRPr="002E4F16">
              <w:t xml:space="preserve"> A oraz Demonstratora Systemu B</w:t>
            </w:r>
            <w:r w:rsidRPr="002E4F16">
              <w:t xml:space="preserve"> </w:t>
            </w:r>
            <w:r w:rsidR="008D50B4" w:rsidRPr="002E4F16">
              <w:rPr>
                <w:rFonts w:eastAsia="Calibri" w:cs="Calibri"/>
              </w:rPr>
              <w:t xml:space="preserve">Partnerom Strategicznym </w:t>
            </w:r>
            <w:r w:rsidR="000546B8" w:rsidRPr="002E4F16">
              <w:rPr>
                <w:rFonts w:eastAsia="Calibri" w:cs="Calibri"/>
              </w:rPr>
              <w:t>użytkującym</w:t>
            </w:r>
            <w:r w:rsidRPr="002E4F16">
              <w:rPr>
                <w:rFonts w:eastAsia="Calibri" w:cs="Calibri"/>
              </w:rPr>
              <w:t xml:space="preserve"> </w:t>
            </w:r>
            <w:r w:rsidR="000546B8" w:rsidRPr="002E4F16">
              <w:rPr>
                <w:rFonts w:eastAsia="Calibri" w:cs="Calibri"/>
              </w:rPr>
              <w:t>każdy z Demonstratorów,</w:t>
            </w:r>
            <w:r w:rsidRPr="002E4F16">
              <w:rPr>
                <w:rFonts w:eastAsia="Calibri" w:cs="Calibri"/>
              </w:rPr>
              <w:t xml:space="preserve"> </w:t>
            </w:r>
            <w:r w:rsidRPr="002E4F16">
              <w:t xml:space="preserve">prezentował uzyskane wyniki </w:t>
            </w:r>
            <w:r w:rsidRPr="002E4F16">
              <w:br/>
              <w:t>w zakresie funkcjonowania opracowanych rozwiązań</w:t>
            </w:r>
            <w:r w:rsidR="005344AE" w:rsidRPr="002E4F16">
              <w:t>, raz na 6 miesięcy przez okres 2 lat</w:t>
            </w:r>
            <w:r w:rsidRPr="002E4F16">
              <w:t>.</w:t>
            </w:r>
          </w:p>
          <w:p w14:paraId="7565637B" w14:textId="77777777" w:rsidR="00680742" w:rsidRPr="002E4F16" w:rsidRDefault="00680742" w:rsidP="00680742">
            <w:pPr>
              <w:spacing w:line="276" w:lineRule="auto"/>
            </w:pPr>
          </w:p>
          <w:p w14:paraId="5C723FDB" w14:textId="4DA64930" w:rsidR="00680742" w:rsidRPr="002E4F16" w:rsidRDefault="00680742" w:rsidP="00680742">
            <w:pPr>
              <w:spacing w:line="276" w:lineRule="auto"/>
              <w:rPr>
                <w:rFonts w:eastAsia="Calibri" w:cs="Calibri"/>
              </w:rPr>
            </w:pPr>
            <w:r w:rsidRPr="002E4F16">
              <w:t>Forma prezentacji do ustalenia z Zamawiającym.</w:t>
            </w:r>
          </w:p>
        </w:tc>
        <w:tc>
          <w:tcPr>
            <w:tcW w:w="2626" w:type="dxa"/>
            <w:vAlign w:val="center"/>
          </w:tcPr>
          <w:p w14:paraId="2608901F" w14:textId="2F11D5CB" w:rsidR="00680742" w:rsidRPr="002E4F16" w:rsidRDefault="00680742" w:rsidP="00F21258">
            <w:pPr>
              <w:spacing w:line="276" w:lineRule="auto"/>
              <w:rPr>
                <w:rFonts w:eastAsia="Calibri" w:cs="Calibri"/>
              </w:rPr>
            </w:pPr>
            <w:r w:rsidRPr="002E4F16">
              <w:t>W okresie 2 lat</w:t>
            </w:r>
            <w:r w:rsidR="00971E05" w:rsidRPr="002E4F16">
              <w:t xml:space="preserve"> od uruchomienia Demonstratorów Systemu.</w:t>
            </w:r>
          </w:p>
        </w:tc>
      </w:tr>
      <w:tr w:rsidR="00680742" w:rsidRPr="002E4F16" w14:paraId="1B3BB678" w14:textId="77777777" w:rsidTr="4EFBE15E">
        <w:tc>
          <w:tcPr>
            <w:tcW w:w="2370" w:type="dxa"/>
            <w:shd w:val="clear" w:color="auto" w:fill="E2EFD9" w:themeFill="accent6" w:themeFillTint="33"/>
            <w:vAlign w:val="center"/>
          </w:tcPr>
          <w:p w14:paraId="7426DB3E" w14:textId="4C0CDBA4" w:rsidR="00680742" w:rsidRPr="002E4F16" w:rsidRDefault="00680742" w:rsidP="00F21258">
            <w:pPr>
              <w:spacing w:line="276" w:lineRule="auto"/>
              <w:rPr>
                <w:rFonts w:eastAsia="Calibri" w:cs="Calibri"/>
              </w:rPr>
            </w:pPr>
            <w:r w:rsidRPr="002E4F16">
              <w:t xml:space="preserve">Przekazanie Zamawiającemu wyników pracy Demonstratora </w:t>
            </w:r>
            <w:r w:rsidR="00971E05" w:rsidRPr="002E4F16">
              <w:t xml:space="preserve">A </w:t>
            </w:r>
            <w:r w:rsidRPr="002E4F16">
              <w:t xml:space="preserve">Systemu </w:t>
            </w:r>
            <w:r w:rsidR="00971E05" w:rsidRPr="002E4F16">
              <w:t>Budynku Jednorodzinnego oraz Demonstratora B Systemu Budynku Szkoły</w:t>
            </w:r>
          </w:p>
        </w:tc>
        <w:tc>
          <w:tcPr>
            <w:tcW w:w="4004" w:type="dxa"/>
            <w:vAlign w:val="center"/>
          </w:tcPr>
          <w:p w14:paraId="11B5D10A" w14:textId="3EE1E06C" w:rsidR="00680742" w:rsidRPr="002E4F16" w:rsidRDefault="00680742" w:rsidP="00EC7061">
            <w:pPr>
              <w:spacing w:line="276" w:lineRule="auto"/>
              <w:rPr>
                <w:rFonts w:eastAsia="Calibri" w:cs="Calibri"/>
              </w:rPr>
            </w:pPr>
            <w:r w:rsidRPr="002E4F16">
              <w:t>Zamawiający wymaga, aby Wykonawca po uruchomieniu i przekazaniu Demonstratora</w:t>
            </w:r>
            <w:r w:rsidR="00971E05" w:rsidRPr="002E4F16">
              <w:t xml:space="preserve"> A</w:t>
            </w:r>
            <w:r w:rsidRPr="002E4F16">
              <w:t xml:space="preserve"> Systemu </w:t>
            </w:r>
            <w:r w:rsidR="00971E05" w:rsidRPr="002E4F16">
              <w:t>oraz Demonstratora B Systemu</w:t>
            </w:r>
            <w:r w:rsidR="00EC7061" w:rsidRPr="002E4F16">
              <w:t xml:space="preserve">, </w:t>
            </w:r>
            <w:r w:rsidRPr="002E4F16">
              <w:t>p</w:t>
            </w:r>
            <w:r w:rsidR="00EC7061" w:rsidRPr="002E4F16">
              <w:t>rzedstawia</w:t>
            </w:r>
            <w:r w:rsidRPr="002E4F16">
              <w:t xml:space="preserve">ł </w:t>
            </w:r>
            <w:r w:rsidR="00EC7061" w:rsidRPr="002E4F16">
              <w:t xml:space="preserve">raz na 6 miesięcy przez okres 2 lat </w:t>
            </w:r>
            <w:r w:rsidRPr="002E4F16">
              <w:t>wyniki z uzyskiwanych wartości dla parametrów Wymagań Konkursowych oraz podawał interpretacje przyczyn ich potencjalnych zmian Zamawiającemu. W przypadku</w:t>
            </w:r>
            <w:r w:rsidR="00B374CB" w:rsidRPr="002E4F16">
              <w:t>,</w:t>
            </w:r>
            <w:r w:rsidRPr="002E4F16">
              <w:t xml:space="preserve"> gdy parametry w jakimś okresie czasu nie są zachowane, Wykonawca wprowadzi działania w celu ich uzyskania. </w:t>
            </w:r>
          </w:p>
        </w:tc>
        <w:tc>
          <w:tcPr>
            <w:tcW w:w="2626" w:type="dxa"/>
            <w:vAlign w:val="center"/>
          </w:tcPr>
          <w:p w14:paraId="07211553" w14:textId="69DB6DD4" w:rsidR="00680742" w:rsidRPr="002E4F16" w:rsidRDefault="00680742" w:rsidP="00F21258">
            <w:pPr>
              <w:spacing w:line="276" w:lineRule="auto"/>
              <w:rPr>
                <w:rFonts w:eastAsia="Calibri" w:cs="Calibri"/>
              </w:rPr>
            </w:pPr>
            <w:r w:rsidRPr="002E4F16">
              <w:rPr>
                <w:rFonts w:eastAsia="Calibri" w:cs="Calibri"/>
                <w:color w:val="000000" w:themeColor="text1"/>
              </w:rPr>
              <w:t xml:space="preserve">W okresie 2 lat od uruchomienia Demonstratora Systemu </w:t>
            </w:r>
            <w:r w:rsidR="00B374CB" w:rsidRPr="002E4F16">
              <w:rPr>
                <w:rFonts w:eastAsia="Calibri" w:cs="Calibri"/>
                <w:color w:val="000000" w:themeColor="text1"/>
              </w:rPr>
              <w:t>A oraz Demonstratora Systemu B</w:t>
            </w:r>
          </w:p>
        </w:tc>
      </w:tr>
    </w:tbl>
    <w:p w14:paraId="7C7906DC" w14:textId="7E62A174" w:rsidR="1C665367" w:rsidRPr="00026084" w:rsidRDefault="1C665367" w:rsidP="00026084"/>
    <w:sectPr w:rsidR="1C665367" w:rsidRPr="00026084" w:rsidSect="002E4F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1417" w:right="1417" w:bottom="1417" w:left="1417" w:header="720" w:footer="567" w:gutter="0"/>
      <w:cols w:space="720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2A126" w14:textId="77777777" w:rsidR="00C76910" w:rsidRDefault="00C76910" w:rsidP="00F979D6">
      <w:pPr>
        <w:spacing w:after="0" w:line="240" w:lineRule="auto"/>
      </w:pPr>
      <w:r>
        <w:separator/>
      </w:r>
    </w:p>
  </w:endnote>
  <w:endnote w:type="continuationSeparator" w:id="0">
    <w:p w14:paraId="63F16935" w14:textId="77777777" w:rsidR="00C76910" w:rsidRDefault="00C76910" w:rsidP="00F979D6">
      <w:pPr>
        <w:spacing w:after="0" w:line="240" w:lineRule="auto"/>
      </w:pPr>
      <w:r>
        <w:continuationSeparator/>
      </w:r>
    </w:p>
  </w:endnote>
  <w:endnote w:type="continuationNotice" w:id="1">
    <w:p w14:paraId="1725FCF7" w14:textId="77777777" w:rsidR="00C76910" w:rsidRDefault="00C769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192D3" w14:textId="77777777" w:rsidR="00E92CE4" w:rsidRDefault="00E92C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DFC3B" w14:textId="20E7C1AE" w:rsidR="00DA4F26" w:rsidRPr="00B64DBA" w:rsidRDefault="00860DB4" w:rsidP="00DA4F26">
    <w:pPr>
      <w:pStyle w:val="Stopka"/>
      <w:jc w:val="center"/>
      <w:rPr>
        <w:rFonts w:ascii="Calibri Light" w:hAnsi="Calibri Light" w:cs="Calibri Light"/>
        <w:b/>
        <w:bCs/>
        <w:sz w:val="20"/>
        <w:szCs w:val="20"/>
        <w:lang w:val="pl-PL"/>
      </w:rPr>
    </w:pPr>
    <w:r w:rsidRPr="00B64DBA">
      <w:rPr>
        <w:rFonts w:ascii="Calibri Light" w:hAnsi="Calibri Light" w:cs="Calibri Light"/>
        <w:sz w:val="20"/>
        <w:szCs w:val="20"/>
        <w:lang w:val="pl-PL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  <w:lang w:val="pl-PL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555076">
      <w:rPr>
        <w:rFonts w:ascii="Calibri Light" w:hAnsi="Calibri Light" w:cs="Calibri Light"/>
        <w:b/>
        <w:bCs/>
        <w:noProof/>
        <w:sz w:val="20"/>
        <w:szCs w:val="20"/>
        <w:lang w:val="pl-PL"/>
      </w:rPr>
      <w:t>2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  <w:lang w:val="pl-PL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  <w:lang w:val="pl-PL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555076">
      <w:rPr>
        <w:rFonts w:ascii="Calibri Light" w:hAnsi="Calibri Light" w:cs="Calibri Light"/>
        <w:b/>
        <w:bCs/>
        <w:noProof/>
        <w:sz w:val="20"/>
        <w:szCs w:val="20"/>
        <w:lang w:val="pl-PL"/>
      </w:rPr>
      <w:t>2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7E222345" w14:textId="77777777" w:rsidR="00DA4F26" w:rsidRDefault="00DA4F2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88E0A" w14:textId="77777777" w:rsidR="00E92CE4" w:rsidRDefault="00E92C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6F6B7" w14:textId="77777777" w:rsidR="00C76910" w:rsidRDefault="00C76910" w:rsidP="00F979D6">
      <w:pPr>
        <w:spacing w:after="0" w:line="240" w:lineRule="auto"/>
      </w:pPr>
      <w:r>
        <w:separator/>
      </w:r>
    </w:p>
  </w:footnote>
  <w:footnote w:type="continuationSeparator" w:id="0">
    <w:p w14:paraId="053648DF" w14:textId="77777777" w:rsidR="00C76910" w:rsidRDefault="00C76910" w:rsidP="00F979D6">
      <w:pPr>
        <w:spacing w:after="0" w:line="240" w:lineRule="auto"/>
      </w:pPr>
      <w:r>
        <w:continuationSeparator/>
      </w:r>
    </w:p>
  </w:footnote>
  <w:footnote w:type="continuationNotice" w:id="1">
    <w:p w14:paraId="33497B8B" w14:textId="77777777" w:rsidR="00C76910" w:rsidRDefault="00C769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63B00" w14:textId="77777777" w:rsidR="00E92CE4" w:rsidRDefault="00E92C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93A0E" w14:textId="77777777" w:rsidR="00E92CE4" w:rsidRDefault="00E92C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2E4F16" w:rsidRPr="00E00E64" w14:paraId="72E33BB9" w14:textId="77777777" w:rsidTr="00EA5209">
      <w:trPr>
        <w:trHeight w:val="568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2E4F16" w:rsidRPr="000770A6" w14:paraId="2DF24141" w14:textId="77777777" w:rsidTr="00EA520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76BE77" w14:textId="77777777" w:rsidR="002E4F16" w:rsidRDefault="002E4F16" w:rsidP="002E4F16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6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75D92F" w14:textId="77777777" w:rsidR="002E4F16" w:rsidRDefault="002E4F16" w:rsidP="002E4F16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19C6F4" w14:textId="77777777" w:rsidR="002E4F16" w:rsidRDefault="002E4F16" w:rsidP="002E4F16">
                <w:pPr>
                  <w:jc w:val="center"/>
                </w:pPr>
              </w:p>
            </w:tc>
          </w:tr>
        </w:tbl>
        <w:p w14:paraId="41BE2072" w14:textId="77777777" w:rsidR="002E4F16" w:rsidRDefault="002E4F16" w:rsidP="002E4F16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val="pl-PL"/>
            </w:rPr>
            <w:drawing>
              <wp:inline distT="0" distB="0" distL="0" distR="0" wp14:anchorId="0127EC61" wp14:editId="73A3FE55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5EF9A58" w14:textId="77777777" w:rsidR="002E4F16" w:rsidRDefault="002E4F16" w:rsidP="002E4F16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4400EF25" w14:textId="77777777" w:rsidR="002E4F16" w:rsidRPr="00826A63" w:rsidRDefault="002E4F16" w:rsidP="002E4F16">
          <w:pPr>
            <w:pStyle w:val="Nagwek"/>
            <w:jc w:val="both"/>
            <w:rPr>
              <w:b/>
              <w:i/>
              <w:color w:val="7F7F7F"/>
              <w:sz w:val="15"/>
              <w:szCs w:val="15"/>
              <w:lang w:val="pl-PL"/>
            </w:rPr>
          </w:pPr>
          <w:r w:rsidRPr="00826A63">
            <w:rPr>
              <w:i/>
              <w:sz w:val="15"/>
              <w:szCs w:val="15"/>
              <w:lang w:val="pl-PL"/>
            </w:rPr>
            <w:t xml:space="preserve">Niniejsze </w:t>
          </w:r>
          <w:r w:rsidRPr="00F979D6">
            <w:rPr>
              <w:i/>
              <w:sz w:val="15"/>
              <w:szCs w:val="15"/>
              <w:lang w:val="pl-PL"/>
            </w:rPr>
            <w:t>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</w:t>
          </w:r>
          <w:r w:rsidRPr="00826A63">
            <w:rPr>
              <w:i/>
              <w:sz w:val="15"/>
              <w:szCs w:val="15"/>
              <w:lang w:val="pl-PL"/>
            </w:rPr>
            <w:t>.</w:t>
          </w:r>
          <w:bookmarkEnd w:id="6"/>
        </w:p>
      </w:tc>
    </w:tr>
  </w:tbl>
  <w:p w14:paraId="4D13EBB9" w14:textId="77777777" w:rsidR="002E4F16" w:rsidRPr="002E4F16" w:rsidRDefault="002E4F16" w:rsidP="002E4F16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935DD"/>
    <w:multiLevelType w:val="hybridMultilevel"/>
    <w:tmpl w:val="5412B2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36A75"/>
    <w:multiLevelType w:val="hybridMultilevel"/>
    <w:tmpl w:val="A2DC6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344827"/>
    <w:multiLevelType w:val="hybridMultilevel"/>
    <w:tmpl w:val="64AEE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96613B"/>
    <w:multiLevelType w:val="hybridMultilevel"/>
    <w:tmpl w:val="D944A288"/>
    <w:lvl w:ilvl="0" w:tplc="D6DC66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0A5F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3657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4CE9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F86C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7878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80B3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626C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2E36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9D6"/>
    <w:rsid w:val="00026084"/>
    <w:rsid w:val="00046C09"/>
    <w:rsid w:val="000546B8"/>
    <w:rsid w:val="00061CFB"/>
    <w:rsid w:val="00063970"/>
    <w:rsid w:val="00153588"/>
    <w:rsid w:val="0015CEB0"/>
    <w:rsid w:val="001615DC"/>
    <w:rsid w:val="001C3927"/>
    <w:rsid w:val="001D119E"/>
    <w:rsid w:val="001D1F32"/>
    <w:rsid w:val="001E2501"/>
    <w:rsid w:val="002127D4"/>
    <w:rsid w:val="002647BF"/>
    <w:rsid w:val="0028456D"/>
    <w:rsid w:val="0029670F"/>
    <w:rsid w:val="002D00BE"/>
    <w:rsid w:val="002E4F16"/>
    <w:rsid w:val="00313A14"/>
    <w:rsid w:val="00316048"/>
    <w:rsid w:val="003564A7"/>
    <w:rsid w:val="003644F4"/>
    <w:rsid w:val="00367568"/>
    <w:rsid w:val="003B5F6B"/>
    <w:rsid w:val="0047330C"/>
    <w:rsid w:val="004A6293"/>
    <w:rsid w:val="004C0D60"/>
    <w:rsid w:val="00517987"/>
    <w:rsid w:val="005344AE"/>
    <w:rsid w:val="00555076"/>
    <w:rsid w:val="00557EBC"/>
    <w:rsid w:val="005B5093"/>
    <w:rsid w:val="006371A1"/>
    <w:rsid w:val="00680742"/>
    <w:rsid w:val="006927B3"/>
    <w:rsid w:val="006A132F"/>
    <w:rsid w:val="006D60B1"/>
    <w:rsid w:val="00722D44"/>
    <w:rsid w:val="00732BE2"/>
    <w:rsid w:val="00743936"/>
    <w:rsid w:val="00762AE0"/>
    <w:rsid w:val="0078276A"/>
    <w:rsid w:val="007C14F5"/>
    <w:rsid w:val="007D04F6"/>
    <w:rsid w:val="00826A63"/>
    <w:rsid w:val="00860DB4"/>
    <w:rsid w:val="00864A27"/>
    <w:rsid w:val="008711A7"/>
    <w:rsid w:val="008D50B4"/>
    <w:rsid w:val="00956915"/>
    <w:rsid w:val="00971E05"/>
    <w:rsid w:val="0098298A"/>
    <w:rsid w:val="0098491C"/>
    <w:rsid w:val="00986CF6"/>
    <w:rsid w:val="009871E3"/>
    <w:rsid w:val="009B0BF7"/>
    <w:rsid w:val="009B2473"/>
    <w:rsid w:val="009D15B8"/>
    <w:rsid w:val="00A4100C"/>
    <w:rsid w:val="00A478E5"/>
    <w:rsid w:val="00A97C0E"/>
    <w:rsid w:val="00AD643D"/>
    <w:rsid w:val="00AE3C7E"/>
    <w:rsid w:val="00B306BF"/>
    <w:rsid w:val="00B374CB"/>
    <w:rsid w:val="00B51C4D"/>
    <w:rsid w:val="00B51D1C"/>
    <w:rsid w:val="00B5221B"/>
    <w:rsid w:val="00B60DD5"/>
    <w:rsid w:val="00B820F8"/>
    <w:rsid w:val="00BF0EDB"/>
    <w:rsid w:val="00BF7B6F"/>
    <w:rsid w:val="00C23867"/>
    <w:rsid w:val="00C37712"/>
    <w:rsid w:val="00C62AC1"/>
    <w:rsid w:val="00C76910"/>
    <w:rsid w:val="00C8541A"/>
    <w:rsid w:val="00CA51F7"/>
    <w:rsid w:val="00D2082C"/>
    <w:rsid w:val="00D249C3"/>
    <w:rsid w:val="00DA4F26"/>
    <w:rsid w:val="00DE16D5"/>
    <w:rsid w:val="00E125E6"/>
    <w:rsid w:val="00E43E18"/>
    <w:rsid w:val="00E85496"/>
    <w:rsid w:val="00E92CE4"/>
    <w:rsid w:val="00EB19CA"/>
    <w:rsid w:val="00EC7061"/>
    <w:rsid w:val="00EE3229"/>
    <w:rsid w:val="00F0524C"/>
    <w:rsid w:val="00F21258"/>
    <w:rsid w:val="00F979D6"/>
    <w:rsid w:val="00FA1022"/>
    <w:rsid w:val="00FF3E99"/>
    <w:rsid w:val="0283051D"/>
    <w:rsid w:val="02B74C16"/>
    <w:rsid w:val="02DBDBBB"/>
    <w:rsid w:val="030AB2EB"/>
    <w:rsid w:val="034D3894"/>
    <w:rsid w:val="046873F0"/>
    <w:rsid w:val="054657A2"/>
    <w:rsid w:val="054E6319"/>
    <w:rsid w:val="05B5204C"/>
    <w:rsid w:val="06036E31"/>
    <w:rsid w:val="067298F6"/>
    <w:rsid w:val="06B467BF"/>
    <w:rsid w:val="071534B1"/>
    <w:rsid w:val="071DE189"/>
    <w:rsid w:val="07B1FF1F"/>
    <w:rsid w:val="07BE9CC3"/>
    <w:rsid w:val="07DD9A3C"/>
    <w:rsid w:val="083C2421"/>
    <w:rsid w:val="08559814"/>
    <w:rsid w:val="098B2707"/>
    <w:rsid w:val="0A55824B"/>
    <w:rsid w:val="0A67523A"/>
    <w:rsid w:val="0BD02BFD"/>
    <w:rsid w:val="0BDBE7B7"/>
    <w:rsid w:val="0C250585"/>
    <w:rsid w:val="0C4C444A"/>
    <w:rsid w:val="0C62D437"/>
    <w:rsid w:val="0CCCAD34"/>
    <w:rsid w:val="0CEE36B7"/>
    <w:rsid w:val="0DDD1ADE"/>
    <w:rsid w:val="0DFDA9CE"/>
    <w:rsid w:val="0E1CD1EA"/>
    <w:rsid w:val="0E256284"/>
    <w:rsid w:val="0F007281"/>
    <w:rsid w:val="0F1909D4"/>
    <w:rsid w:val="0F721845"/>
    <w:rsid w:val="0F776507"/>
    <w:rsid w:val="107F3C9D"/>
    <w:rsid w:val="10C4C3CF"/>
    <w:rsid w:val="10D5DD47"/>
    <w:rsid w:val="10E08655"/>
    <w:rsid w:val="110BA025"/>
    <w:rsid w:val="1122E125"/>
    <w:rsid w:val="11F20F6B"/>
    <w:rsid w:val="120292E8"/>
    <w:rsid w:val="13318A94"/>
    <w:rsid w:val="1379C26A"/>
    <w:rsid w:val="13A0CFA3"/>
    <w:rsid w:val="13C64CF7"/>
    <w:rsid w:val="13D3F99B"/>
    <w:rsid w:val="1474981A"/>
    <w:rsid w:val="1482BC9C"/>
    <w:rsid w:val="14B87099"/>
    <w:rsid w:val="158AF965"/>
    <w:rsid w:val="159D041D"/>
    <w:rsid w:val="159FE584"/>
    <w:rsid w:val="15E4E3E3"/>
    <w:rsid w:val="1634439B"/>
    <w:rsid w:val="1684ACCE"/>
    <w:rsid w:val="16AAF2E3"/>
    <w:rsid w:val="16B75779"/>
    <w:rsid w:val="17209F51"/>
    <w:rsid w:val="17846D01"/>
    <w:rsid w:val="17F32086"/>
    <w:rsid w:val="180F5FDB"/>
    <w:rsid w:val="18207D2F"/>
    <w:rsid w:val="185619FB"/>
    <w:rsid w:val="192EB2A5"/>
    <w:rsid w:val="19C4F62C"/>
    <w:rsid w:val="19DC0679"/>
    <w:rsid w:val="1ACA8306"/>
    <w:rsid w:val="1B86A5BD"/>
    <w:rsid w:val="1BDA8C85"/>
    <w:rsid w:val="1C450252"/>
    <w:rsid w:val="1C665367"/>
    <w:rsid w:val="1D280601"/>
    <w:rsid w:val="1D832B01"/>
    <w:rsid w:val="1DBB49D0"/>
    <w:rsid w:val="1DFBAE44"/>
    <w:rsid w:val="1F1F7CF4"/>
    <w:rsid w:val="1F7D1C6B"/>
    <w:rsid w:val="1F8B94AB"/>
    <w:rsid w:val="1FF1C57D"/>
    <w:rsid w:val="20B7B47B"/>
    <w:rsid w:val="2133217A"/>
    <w:rsid w:val="213AB7A6"/>
    <w:rsid w:val="21D0D5DC"/>
    <w:rsid w:val="223521D4"/>
    <w:rsid w:val="23506A6B"/>
    <w:rsid w:val="23AC7816"/>
    <w:rsid w:val="23C40005"/>
    <w:rsid w:val="23C957DE"/>
    <w:rsid w:val="249948DC"/>
    <w:rsid w:val="24B56C06"/>
    <w:rsid w:val="24E56BCC"/>
    <w:rsid w:val="256FA04B"/>
    <w:rsid w:val="257D0D96"/>
    <w:rsid w:val="25ED97CC"/>
    <w:rsid w:val="2670B47D"/>
    <w:rsid w:val="2721A6DC"/>
    <w:rsid w:val="277D7637"/>
    <w:rsid w:val="277E58D4"/>
    <w:rsid w:val="28035572"/>
    <w:rsid w:val="29C9418C"/>
    <w:rsid w:val="2A6E01D9"/>
    <w:rsid w:val="2A9F302A"/>
    <w:rsid w:val="2B9F4E2F"/>
    <w:rsid w:val="2BB2DF11"/>
    <w:rsid w:val="2BC223A7"/>
    <w:rsid w:val="2BD1CFFC"/>
    <w:rsid w:val="2D0C4D4E"/>
    <w:rsid w:val="2D833C3D"/>
    <w:rsid w:val="2D846760"/>
    <w:rsid w:val="2EBF43E3"/>
    <w:rsid w:val="2F13F80B"/>
    <w:rsid w:val="2F63E075"/>
    <w:rsid w:val="2FA9333F"/>
    <w:rsid w:val="2FB34C9D"/>
    <w:rsid w:val="2FFFAE11"/>
    <w:rsid w:val="303D6C16"/>
    <w:rsid w:val="307656C2"/>
    <w:rsid w:val="30A64769"/>
    <w:rsid w:val="30AFC86C"/>
    <w:rsid w:val="3118C0D4"/>
    <w:rsid w:val="315301DF"/>
    <w:rsid w:val="31E7BDC2"/>
    <w:rsid w:val="32120F3D"/>
    <w:rsid w:val="321B3175"/>
    <w:rsid w:val="321FF4DE"/>
    <w:rsid w:val="33299D23"/>
    <w:rsid w:val="332F50DB"/>
    <w:rsid w:val="3337ACF5"/>
    <w:rsid w:val="3346F8EA"/>
    <w:rsid w:val="33E0AF28"/>
    <w:rsid w:val="33E7692E"/>
    <w:rsid w:val="34109FF2"/>
    <w:rsid w:val="34238262"/>
    <w:rsid w:val="34549B50"/>
    <w:rsid w:val="3461A151"/>
    <w:rsid w:val="349E67B5"/>
    <w:rsid w:val="352C1E8B"/>
    <w:rsid w:val="35919E16"/>
    <w:rsid w:val="35BC8F03"/>
    <w:rsid w:val="360BBD37"/>
    <w:rsid w:val="361C74F5"/>
    <w:rsid w:val="371F09F0"/>
    <w:rsid w:val="38D480F6"/>
    <w:rsid w:val="38D86BA8"/>
    <w:rsid w:val="391668C8"/>
    <w:rsid w:val="39231129"/>
    <w:rsid w:val="395A8C30"/>
    <w:rsid w:val="3A53A414"/>
    <w:rsid w:val="3A9D0D20"/>
    <w:rsid w:val="3AABA7CD"/>
    <w:rsid w:val="3AB06A4F"/>
    <w:rsid w:val="3AF4AB2F"/>
    <w:rsid w:val="3B313D1F"/>
    <w:rsid w:val="3BA51567"/>
    <w:rsid w:val="3C1D931B"/>
    <w:rsid w:val="3D3AE48C"/>
    <w:rsid w:val="3D48E5FF"/>
    <w:rsid w:val="3D59238A"/>
    <w:rsid w:val="3DE5E600"/>
    <w:rsid w:val="3E04518F"/>
    <w:rsid w:val="3E216D0E"/>
    <w:rsid w:val="3EDD5C3B"/>
    <w:rsid w:val="3F113233"/>
    <w:rsid w:val="3F49E308"/>
    <w:rsid w:val="3F63CA0E"/>
    <w:rsid w:val="3F7C9D48"/>
    <w:rsid w:val="3FB1E18B"/>
    <w:rsid w:val="40FA293A"/>
    <w:rsid w:val="415CFD88"/>
    <w:rsid w:val="421456EB"/>
    <w:rsid w:val="43CFE6D1"/>
    <w:rsid w:val="43FCC62A"/>
    <w:rsid w:val="43FE77FF"/>
    <w:rsid w:val="4402C4C2"/>
    <w:rsid w:val="44A9A126"/>
    <w:rsid w:val="44CE71E2"/>
    <w:rsid w:val="45423F0B"/>
    <w:rsid w:val="456C6274"/>
    <w:rsid w:val="45836AD8"/>
    <w:rsid w:val="45CE84BC"/>
    <w:rsid w:val="45DD6413"/>
    <w:rsid w:val="46B7D5D3"/>
    <w:rsid w:val="46DD4430"/>
    <w:rsid w:val="472882E7"/>
    <w:rsid w:val="4751E80E"/>
    <w:rsid w:val="475E88FF"/>
    <w:rsid w:val="47795181"/>
    <w:rsid w:val="4782B496"/>
    <w:rsid w:val="47A7A868"/>
    <w:rsid w:val="47D5B9A1"/>
    <w:rsid w:val="47D656A6"/>
    <w:rsid w:val="47D9F1DC"/>
    <w:rsid w:val="4804F257"/>
    <w:rsid w:val="488E9866"/>
    <w:rsid w:val="48C7920C"/>
    <w:rsid w:val="48FC54E8"/>
    <w:rsid w:val="49438269"/>
    <w:rsid w:val="49B892B3"/>
    <w:rsid w:val="4A45320A"/>
    <w:rsid w:val="4AB6FB59"/>
    <w:rsid w:val="4AE37E4C"/>
    <w:rsid w:val="4BEA7A45"/>
    <w:rsid w:val="4C4CA597"/>
    <w:rsid w:val="4C686D71"/>
    <w:rsid w:val="4C836263"/>
    <w:rsid w:val="4EA622CA"/>
    <w:rsid w:val="4EAA6842"/>
    <w:rsid w:val="4EBB2EFD"/>
    <w:rsid w:val="4EFB876B"/>
    <w:rsid w:val="4EFBE15E"/>
    <w:rsid w:val="4F6B1DFC"/>
    <w:rsid w:val="50CC4959"/>
    <w:rsid w:val="51D5E818"/>
    <w:rsid w:val="51EB185F"/>
    <w:rsid w:val="521455DF"/>
    <w:rsid w:val="52184965"/>
    <w:rsid w:val="527C9D28"/>
    <w:rsid w:val="52D01342"/>
    <w:rsid w:val="52D32A92"/>
    <w:rsid w:val="52F5C956"/>
    <w:rsid w:val="53AF8697"/>
    <w:rsid w:val="53CDBA9F"/>
    <w:rsid w:val="540CCC40"/>
    <w:rsid w:val="5411A142"/>
    <w:rsid w:val="54198DD5"/>
    <w:rsid w:val="546AE8D9"/>
    <w:rsid w:val="548D13FE"/>
    <w:rsid w:val="5498F2E8"/>
    <w:rsid w:val="54C6E7D4"/>
    <w:rsid w:val="5551A092"/>
    <w:rsid w:val="556843F8"/>
    <w:rsid w:val="57126278"/>
    <w:rsid w:val="5750B40E"/>
    <w:rsid w:val="57DEA71E"/>
    <w:rsid w:val="57E0D844"/>
    <w:rsid w:val="595E569B"/>
    <w:rsid w:val="59FBF217"/>
    <w:rsid w:val="5A0E1A09"/>
    <w:rsid w:val="5A1CB7CE"/>
    <w:rsid w:val="5A9570DD"/>
    <w:rsid w:val="5AB20844"/>
    <w:rsid w:val="5AEC0275"/>
    <w:rsid w:val="5AEE2F58"/>
    <w:rsid w:val="5B2DFE08"/>
    <w:rsid w:val="5B42B85C"/>
    <w:rsid w:val="5B904A81"/>
    <w:rsid w:val="5B928EA8"/>
    <w:rsid w:val="5BC95387"/>
    <w:rsid w:val="5BD87921"/>
    <w:rsid w:val="5BDEF54F"/>
    <w:rsid w:val="5D187FD1"/>
    <w:rsid w:val="5D2C8096"/>
    <w:rsid w:val="5D486EAE"/>
    <w:rsid w:val="5D5CB277"/>
    <w:rsid w:val="5DE23624"/>
    <w:rsid w:val="5E0C181F"/>
    <w:rsid w:val="5E32E2B3"/>
    <w:rsid w:val="5E47C7F2"/>
    <w:rsid w:val="5E92452B"/>
    <w:rsid w:val="5F252EA2"/>
    <w:rsid w:val="5FA960C4"/>
    <w:rsid w:val="5FF816FE"/>
    <w:rsid w:val="601B5D91"/>
    <w:rsid w:val="60560372"/>
    <w:rsid w:val="60720D8A"/>
    <w:rsid w:val="60DC8D5A"/>
    <w:rsid w:val="61181DC7"/>
    <w:rsid w:val="61227858"/>
    <w:rsid w:val="62123DD7"/>
    <w:rsid w:val="62157485"/>
    <w:rsid w:val="62515D47"/>
    <w:rsid w:val="62D3E4E5"/>
    <w:rsid w:val="631DF240"/>
    <w:rsid w:val="637C3214"/>
    <w:rsid w:val="63D0E769"/>
    <w:rsid w:val="63E76D5D"/>
    <w:rsid w:val="650792E4"/>
    <w:rsid w:val="65FD10E7"/>
    <w:rsid w:val="671E2878"/>
    <w:rsid w:val="6751522F"/>
    <w:rsid w:val="67905CC6"/>
    <w:rsid w:val="67F28142"/>
    <w:rsid w:val="687E992D"/>
    <w:rsid w:val="69174632"/>
    <w:rsid w:val="691C1A56"/>
    <w:rsid w:val="693C25CD"/>
    <w:rsid w:val="69ABC588"/>
    <w:rsid w:val="69D01E52"/>
    <w:rsid w:val="6A575687"/>
    <w:rsid w:val="6AC927FD"/>
    <w:rsid w:val="6AE81138"/>
    <w:rsid w:val="6B6275CF"/>
    <w:rsid w:val="6C263DBF"/>
    <w:rsid w:val="6C434C3F"/>
    <w:rsid w:val="6C652AFF"/>
    <w:rsid w:val="6D158D36"/>
    <w:rsid w:val="6D33F786"/>
    <w:rsid w:val="6DE8DCDD"/>
    <w:rsid w:val="6E8400E5"/>
    <w:rsid w:val="6E91CE3F"/>
    <w:rsid w:val="6EA3E128"/>
    <w:rsid w:val="6EB1DFDC"/>
    <w:rsid w:val="6ED42FB8"/>
    <w:rsid w:val="6ED62FC5"/>
    <w:rsid w:val="6F4CB7BD"/>
    <w:rsid w:val="70061D34"/>
    <w:rsid w:val="70611E65"/>
    <w:rsid w:val="7080FB6E"/>
    <w:rsid w:val="70915A5A"/>
    <w:rsid w:val="709FB590"/>
    <w:rsid w:val="7137E836"/>
    <w:rsid w:val="713FD91C"/>
    <w:rsid w:val="718D2C14"/>
    <w:rsid w:val="719AEC97"/>
    <w:rsid w:val="71A9A9D6"/>
    <w:rsid w:val="71AD1489"/>
    <w:rsid w:val="71B4A3A3"/>
    <w:rsid w:val="71EA4631"/>
    <w:rsid w:val="72B4373E"/>
    <w:rsid w:val="72DC5A09"/>
    <w:rsid w:val="73393817"/>
    <w:rsid w:val="7353723F"/>
    <w:rsid w:val="736D87B4"/>
    <w:rsid w:val="73C82F76"/>
    <w:rsid w:val="744D88B9"/>
    <w:rsid w:val="7494441E"/>
    <w:rsid w:val="74956CF9"/>
    <w:rsid w:val="7500EE51"/>
    <w:rsid w:val="750BDF23"/>
    <w:rsid w:val="754EBC92"/>
    <w:rsid w:val="76851B02"/>
    <w:rsid w:val="7697306F"/>
    <w:rsid w:val="76F30E47"/>
    <w:rsid w:val="7829E119"/>
    <w:rsid w:val="7844A4E5"/>
    <w:rsid w:val="78D7CB6E"/>
    <w:rsid w:val="78F2F4A4"/>
    <w:rsid w:val="79A03F48"/>
    <w:rsid w:val="79C3A0DB"/>
    <w:rsid w:val="79E19A3D"/>
    <w:rsid w:val="79F0410F"/>
    <w:rsid w:val="7A11A112"/>
    <w:rsid w:val="7A6CD10E"/>
    <w:rsid w:val="7A7A0106"/>
    <w:rsid w:val="7A94D62F"/>
    <w:rsid w:val="7AA315C5"/>
    <w:rsid w:val="7B21F03C"/>
    <w:rsid w:val="7B2957A3"/>
    <w:rsid w:val="7B425D8C"/>
    <w:rsid w:val="7B5FAFF7"/>
    <w:rsid w:val="7B76493D"/>
    <w:rsid w:val="7C09AD02"/>
    <w:rsid w:val="7C3F1256"/>
    <w:rsid w:val="7C4072CD"/>
    <w:rsid w:val="7C4F4CA9"/>
    <w:rsid w:val="7C66B944"/>
    <w:rsid w:val="7D30247C"/>
    <w:rsid w:val="7D4852C8"/>
    <w:rsid w:val="7D8F4E9B"/>
    <w:rsid w:val="7DA7513E"/>
    <w:rsid w:val="7DB592E6"/>
    <w:rsid w:val="7DD5AE23"/>
    <w:rsid w:val="7E68729D"/>
    <w:rsid w:val="7EBF3DA0"/>
    <w:rsid w:val="7FAB10E6"/>
    <w:rsid w:val="7FF3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B39A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79D6"/>
    <w:pPr>
      <w:tabs>
        <w:tab w:val="center" w:pos="4513"/>
        <w:tab w:val="right" w:pos="9026"/>
      </w:tabs>
      <w:spacing w:after="0" w:line="240" w:lineRule="auto"/>
    </w:pPr>
    <w:rPr>
      <w:sz w:val="24"/>
      <w:szCs w:val="24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F979D6"/>
    <w:rPr>
      <w:sz w:val="24"/>
      <w:szCs w:val="24"/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F979D6"/>
    <w:pPr>
      <w:tabs>
        <w:tab w:val="center" w:pos="4513"/>
        <w:tab w:val="right" w:pos="9026"/>
      </w:tabs>
      <w:spacing w:after="0" w:line="240" w:lineRule="auto"/>
    </w:pPr>
    <w:rPr>
      <w:sz w:val="24"/>
      <w:szCs w:val="24"/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F979D6"/>
    <w:rPr>
      <w:sz w:val="24"/>
      <w:szCs w:val="24"/>
      <w:lang w:val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79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79D6"/>
    <w:pPr>
      <w:spacing w:after="0" w:line="240" w:lineRule="auto"/>
    </w:pPr>
    <w:rPr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79D6"/>
    <w:rPr>
      <w:sz w:val="20"/>
      <w:szCs w:val="20"/>
      <w:lang w:val="en-GB"/>
    </w:rPr>
  </w:style>
  <w:style w:type="paragraph" w:styleId="Akapitzlist">
    <w:name w:val="List Paragraph"/>
    <w:aliases w:val="lp1,Preambuła,Tytuły,T_SZ_List Paragraph,L1,Numerowanie,Akapit z listą5,maz_wyliczenie,opis dzialania,K-P_odwolanie,A_wyliczenie,Akapit z listą 1"/>
    <w:basedOn w:val="Normalny"/>
    <w:link w:val="AkapitzlistZnak"/>
    <w:uiPriority w:val="34"/>
    <w:qFormat/>
    <w:rsid w:val="00F979D6"/>
    <w:pPr>
      <w:spacing w:after="0" w:line="240" w:lineRule="auto"/>
      <w:ind w:left="720"/>
      <w:contextualSpacing/>
    </w:pPr>
    <w:rPr>
      <w:sz w:val="24"/>
      <w:szCs w:val="24"/>
      <w:lang w:val="en-GB"/>
    </w:rPr>
  </w:style>
  <w:style w:type="table" w:styleId="Tabela-Siatka">
    <w:name w:val="Table Grid"/>
    <w:basedOn w:val="Standardowy"/>
    <w:uiPriority w:val="59"/>
    <w:rsid w:val="00F979D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p1 Znak,Preambuła Znak,Tytuły Znak,T_SZ_List Paragraph Znak,L1 Znak,Numerowanie Znak,Akapit z listą5 Znak,maz_wyliczenie Znak,opis dzialania Znak,K-P_odwolanie Znak,A_wyliczenie Znak,Akapit z listą 1 Znak"/>
    <w:basedOn w:val="Domylnaczcionkaakapitu"/>
    <w:link w:val="Akapitzlist"/>
    <w:locked/>
    <w:rsid w:val="00F979D6"/>
    <w:rPr>
      <w:sz w:val="24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79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9D6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A63"/>
    <w:pPr>
      <w:spacing w:after="160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A63"/>
    <w:rPr>
      <w:b/>
      <w:bCs/>
      <w:sz w:val="20"/>
      <w:szCs w:val="20"/>
      <w:lang w:val="en-GB"/>
    </w:rPr>
  </w:style>
  <w:style w:type="character" w:customStyle="1" w:styleId="normaltextrun">
    <w:name w:val="normaltextrun"/>
    <w:basedOn w:val="Domylnaczcionkaakapitu"/>
    <w:rsid w:val="00153588"/>
  </w:style>
  <w:style w:type="character" w:customStyle="1" w:styleId="eop">
    <w:name w:val="eop"/>
    <w:basedOn w:val="Domylnaczcionkaakapitu"/>
    <w:rsid w:val="00153588"/>
  </w:style>
  <w:style w:type="paragraph" w:customStyle="1" w:styleId="paragraph">
    <w:name w:val="paragraph"/>
    <w:basedOn w:val="Normalny"/>
    <w:rsid w:val="00054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054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2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2021-06-24T12:27:00Z</dcterms:created>
  <dcterms:modified xsi:type="dcterms:W3CDTF">2021-06-24T12:58:00Z</dcterms:modified>
</cp:coreProperties>
</file>